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810B" w14:textId="3D06F458" w:rsidR="006E5BE9" w:rsidRPr="00EB0F7F" w:rsidRDefault="00EB0F7F" w:rsidP="002800CB">
      <w:pPr>
        <w:pStyle w:val="Heading1"/>
      </w:pPr>
      <w:r>
        <w:t>Week 1</w:t>
      </w:r>
    </w:p>
    <w:p w14:paraId="15BA3760" w14:textId="2CD12A95" w:rsidR="00877A9D" w:rsidRPr="00EB0F7F" w:rsidRDefault="00877A9D" w:rsidP="002800CB">
      <w:pPr>
        <w:pStyle w:val="Heading2"/>
      </w:pPr>
      <w:r w:rsidRPr="00EB0F7F">
        <w:t xml:space="preserve">Subject: </w:t>
      </w:r>
      <w:r w:rsidR="00B92607" w:rsidRPr="00EB0F7F">
        <w:t xml:space="preserve">Health </w:t>
      </w:r>
      <w:r w:rsidR="00EB0F7F" w:rsidRPr="00EB0F7F">
        <w:t>risks of cigarette smoking</w:t>
      </w:r>
    </w:p>
    <w:p w14:paraId="1949ED55" w14:textId="2B7E617B" w:rsidR="00FF2572" w:rsidRPr="00EB0F7F" w:rsidRDefault="00805D42" w:rsidP="00B237DB">
      <w:r w:rsidRPr="00EB0F7F">
        <w:t xml:space="preserve">It </w:t>
      </w:r>
      <w:r w:rsidR="00AF1CDB" w:rsidRPr="00EB0F7F">
        <w:t>may</w:t>
      </w:r>
      <w:r w:rsidR="0016604A" w:rsidRPr="00EB0F7F">
        <w:t xml:space="preserve"> feel</w:t>
      </w:r>
      <w:r w:rsidR="00B237DB" w:rsidRPr="00EB0F7F">
        <w:t xml:space="preserve"> like </w:t>
      </w:r>
      <w:r w:rsidR="00AF1CDB" w:rsidRPr="00EB0F7F">
        <w:t xml:space="preserve">smoking brings </w:t>
      </w:r>
      <w:r w:rsidR="00B237DB" w:rsidRPr="00EB0F7F">
        <w:t xml:space="preserve">pleasure, but </w:t>
      </w:r>
      <w:r w:rsidR="00A33134" w:rsidRPr="00EB0F7F">
        <w:t>cigarette</w:t>
      </w:r>
      <w:r w:rsidR="00095949" w:rsidRPr="00EB0F7F">
        <w:t>s</w:t>
      </w:r>
      <w:r w:rsidR="00A33134" w:rsidRPr="00EB0F7F">
        <w:t xml:space="preserve"> </w:t>
      </w:r>
      <w:r w:rsidR="00095949" w:rsidRPr="00EB0F7F">
        <w:t>are</w:t>
      </w:r>
      <w:r w:rsidR="00A33134" w:rsidRPr="00EB0F7F">
        <w:t xml:space="preserve"> </w:t>
      </w:r>
      <w:proofErr w:type="gramStart"/>
      <w:r w:rsidR="00A33134" w:rsidRPr="00EB0F7F">
        <w:t>actually hurting</w:t>
      </w:r>
      <w:proofErr w:type="gramEnd"/>
      <w:r w:rsidR="00A33134" w:rsidRPr="00EB0F7F">
        <w:t xml:space="preserve"> you with every inhalation</w:t>
      </w:r>
      <w:r w:rsidR="00F97471" w:rsidRPr="00EB0F7F">
        <w:t xml:space="preserve">.  </w:t>
      </w:r>
      <w:r w:rsidR="00FF2572" w:rsidRPr="00EB0F7F">
        <w:t>The more you s</w:t>
      </w:r>
      <w:r w:rsidR="0081516B" w:rsidRPr="00EB0F7F">
        <w:t>m</w:t>
      </w:r>
      <w:r w:rsidR="00FF2572" w:rsidRPr="00EB0F7F">
        <w:t xml:space="preserve">oke, the more you poison your body. </w:t>
      </w:r>
    </w:p>
    <w:p w14:paraId="0342CFF4" w14:textId="26013D20" w:rsidR="00BE19FC" w:rsidRPr="00EB0F7F" w:rsidRDefault="00FC3352" w:rsidP="00B237DB">
      <w:r w:rsidRPr="00EB0F7F">
        <w:t xml:space="preserve">Poison? </w:t>
      </w:r>
      <w:r w:rsidR="00536D23" w:rsidRPr="00EB0F7F">
        <w:t>Perhaps you’re</w:t>
      </w:r>
      <w:r w:rsidR="002351A6" w:rsidRPr="00EB0F7F">
        <w:t xml:space="preserve"> thinking </w:t>
      </w:r>
      <w:r w:rsidRPr="00EB0F7F">
        <w:t>that’s a bit dramatic</w:t>
      </w:r>
      <w:r w:rsidR="002351A6" w:rsidRPr="00EB0F7F">
        <w:t xml:space="preserve">. </w:t>
      </w:r>
      <w:r w:rsidR="00BE19FC" w:rsidRPr="00EB0F7F">
        <w:t>So</w:t>
      </w:r>
      <w:r w:rsidR="009B7AA4">
        <w:t>,</w:t>
      </w:r>
      <w:r w:rsidR="00BE19FC" w:rsidRPr="00EB0F7F">
        <w:t xml:space="preserve"> let’s take</w:t>
      </w:r>
      <w:r w:rsidR="002351A6" w:rsidRPr="00EB0F7F">
        <w:t xml:space="preserve"> a quiz. </w:t>
      </w:r>
    </w:p>
    <w:p w14:paraId="38952772" w14:textId="62C50799" w:rsidR="000F1677" w:rsidRPr="00EB0F7F" w:rsidRDefault="000F1677" w:rsidP="00931500">
      <w:r w:rsidRPr="00EB0F7F">
        <w:t xml:space="preserve">We’ve listed 16 ingredients found in different types of products and industrial processes. Check </w:t>
      </w:r>
      <w:proofErr w:type="gramStart"/>
      <w:r w:rsidRPr="00EB0F7F">
        <w:t>all of</w:t>
      </w:r>
      <w:proofErr w:type="gramEnd"/>
      <w:r w:rsidRPr="00EB0F7F">
        <w:t xml:space="preserve"> the ones that you think are also found in cigarettes.</w:t>
      </w:r>
      <w:r w:rsidR="00C8473D" w:rsidRPr="00C37C43">
        <w:rPr>
          <w:vertAlign w:val="superscript"/>
        </w:rPr>
        <w:footnoteReference w:id="1"/>
      </w:r>
      <w:r w:rsidRPr="00EB0F7F">
        <w:t xml:space="preserve"> </w:t>
      </w:r>
    </w:p>
    <w:tbl>
      <w:tblPr>
        <w:tblStyle w:val="TableGrid"/>
        <w:tblW w:w="0" w:type="auto"/>
        <w:tblLook w:val="04A0" w:firstRow="1" w:lastRow="0" w:firstColumn="1" w:lastColumn="0" w:noHBand="0" w:noVBand="1"/>
      </w:tblPr>
      <w:tblGrid>
        <w:gridCol w:w="2410"/>
        <w:gridCol w:w="3828"/>
        <w:gridCol w:w="3112"/>
      </w:tblGrid>
      <w:tr w:rsidR="00E91BA8" w:rsidRPr="00EB0F7F" w14:paraId="7AC22B82" w14:textId="77777777" w:rsidTr="00EB0F7F">
        <w:tc>
          <w:tcPr>
            <w:tcW w:w="2448" w:type="dxa"/>
          </w:tcPr>
          <w:p w14:paraId="27BA71BD" w14:textId="07CB83B6" w:rsidR="00E91BA8" w:rsidRPr="00EB0F7F" w:rsidRDefault="00E91BA8" w:rsidP="000F1677">
            <w:pPr>
              <w:rPr>
                <w:b/>
              </w:rPr>
            </w:pPr>
            <w:r w:rsidRPr="00EB0F7F">
              <w:rPr>
                <w:b/>
              </w:rPr>
              <w:t>Ingredient</w:t>
            </w:r>
          </w:p>
        </w:tc>
        <w:tc>
          <w:tcPr>
            <w:tcW w:w="3936" w:type="dxa"/>
          </w:tcPr>
          <w:p w14:paraId="36AA1516" w14:textId="291DCBFD" w:rsidR="00E91BA8" w:rsidRPr="00EB0F7F" w:rsidRDefault="006D2BBE" w:rsidP="006D2BBE">
            <w:pPr>
              <w:rPr>
                <w:b/>
              </w:rPr>
            </w:pPr>
            <w:r w:rsidRPr="00EB0F7F">
              <w:rPr>
                <w:b/>
              </w:rPr>
              <w:t xml:space="preserve">Used or found </w:t>
            </w:r>
            <w:r w:rsidR="00E91BA8" w:rsidRPr="00EB0F7F">
              <w:rPr>
                <w:b/>
              </w:rPr>
              <w:t>in</w:t>
            </w:r>
          </w:p>
        </w:tc>
        <w:tc>
          <w:tcPr>
            <w:tcW w:w="3192" w:type="dxa"/>
          </w:tcPr>
          <w:p w14:paraId="35F7B406" w14:textId="0A009AB8" w:rsidR="00E91BA8" w:rsidRPr="00EB0F7F" w:rsidRDefault="00B844C9" w:rsidP="000F1677">
            <w:pPr>
              <w:rPr>
                <w:b/>
              </w:rPr>
            </w:pPr>
            <w:r w:rsidRPr="00EB0F7F">
              <w:rPr>
                <w:b/>
              </w:rPr>
              <w:t>Also</w:t>
            </w:r>
            <w:r w:rsidR="00E91BA8" w:rsidRPr="00EB0F7F">
              <w:rPr>
                <w:b/>
              </w:rPr>
              <w:t xml:space="preserve"> used in cigarettes?</w:t>
            </w:r>
          </w:p>
        </w:tc>
      </w:tr>
      <w:tr w:rsidR="00E91BA8" w:rsidRPr="00EB0F7F" w14:paraId="63D2AE75" w14:textId="77777777" w:rsidTr="00EB0F7F">
        <w:trPr>
          <w:trHeight w:val="288"/>
        </w:trPr>
        <w:tc>
          <w:tcPr>
            <w:tcW w:w="2448" w:type="dxa"/>
            <w:vAlign w:val="center"/>
          </w:tcPr>
          <w:p w14:paraId="060C188F" w14:textId="5BFA8F2E" w:rsidR="00E91BA8" w:rsidRPr="00EB0F7F" w:rsidRDefault="00540295" w:rsidP="00EB0F7F">
            <w:pPr>
              <w:spacing w:before="0" w:after="0"/>
            </w:pPr>
            <w:r w:rsidRPr="00EB0F7F">
              <w:t>Acetone</w:t>
            </w:r>
          </w:p>
        </w:tc>
        <w:tc>
          <w:tcPr>
            <w:tcW w:w="3936" w:type="dxa"/>
            <w:vAlign w:val="center"/>
          </w:tcPr>
          <w:p w14:paraId="1916E305" w14:textId="12F8D9AB" w:rsidR="00E91BA8" w:rsidRPr="00EB0F7F" w:rsidRDefault="00F925D8" w:rsidP="00EB0F7F">
            <w:pPr>
              <w:spacing w:before="0" w:after="0"/>
            </w:pPr>
            <w:r w:rsidRPr="00EB0F7F">
              <w:t>N</w:t>
            </w:r>
            <w:r w:rsidR="00540295" w:rsidRPr="00EB0F7F">
              <w:t>ail polish remover</w:t>
            </w:r>
          </w:p>
        </w:tc>
        <w:tc>
          <w:tcPr>
            <w:tcW w:w="3192" w:type="dxa"/>
            <w:vAlign w:val="center"/>
          </w:tcPr>
          <w:p w14:paraId="1E0FEBB8" w14:textId="0FF3F0FF" w:rsidR="00E91BA8" w:rsidRPr="00EB0F7F" w:rsidRDefault="00E91BA8" w:rsidP="00EB0F7F">
            <w:pPr>
              <w:spacing w:before="0" w:after="0"/>
            </w:pPr>
            <w:r w:rsidRPr="00EB0F7F">
              <w:t>__Yes          ___No</w:t>
            </w:r>
          </w:p>
        </w:tc>
      </w:tr>
      <w:tr w:rsidR="00E91BA8" w:rsidRPr="00EB0F7F" w14:paraId="0BB7E7AA" w14:textId="77777777" w:rsidTr="00EB0F7F">
        <w:trPr>
          <w:trHeight w:val="288"/>
        </w:trPr>
        <w:tc>
          <w:tcPr>
            <w:tcW w:w="2448" w:type="dxa"/>
            <w:vAlign w:val="center"/>
          </w:tcPr>
          <w:p w14:paraId="247BBCAF" w14:textId="4BBF2408" w:rsidR="00E91BA8" w:rsidRPr="00EB0F7F" w:rsidRDefault="00540295" w:rsidP="00EB0F7F">
            <w:pPr>
              <w:spacing w:before="0" w:after="0"/>
            </w:pPr>
            <w:r w:rsidRPr="00EB0F7F">
              <w:t>Acetic Acid</w:t>
            </w:r>
          </w:p>
        </w:tc>
        <w:tc>
          <w:tcPr>
            <w:tcW w:w="3936" w:type="dxa"/>
            <w:vAlign w:val="center"/>
          </w:tcPr>
          <w:p w14:paraId="3A025AEB" w14:textId="2EE1F145" w:rsidR="00E91BA8" w:rsidRPr="00EB0F7F" w:rsidRDefault="00F925D8" w:rsidP="00EB0F7F">
            <w:pPr>
              <w:spacing w:before="0" w:after="0"/>
            </w:pPr>
            <w:r w:rsidRPr="00EB0F7F">
              <w:t>H</w:t>
            </w:r>
            <w:r w:rsidR="00540295" w:rsidRPr="00EB0F7F">
              <w:t>air dye</w:t>
            </w:r>
          </w:p>
        </w:tc>
        <w:tc>
          <w:tcPr>
            <w:tcW w:w="3192" w:type="dxa"/>
            <w:vAlign w:val="center"/>
          </w:tcPr>
          <w:p w14:paraId="0766BEF1" w14:textId="469B9F80" w:rsidR="00E91BA8" w:rsidRPr="00EB0F7F" w:rsidRDefault="00B844C9" w:rsidP="00EB0F7F">
            <w:pPr>
              <w:spacing w:before="0" w:after="0"/>
            </w:pPr>
            <w:r w:rsidRPr="00EB0F7F">
              <w:t>__Yes          ___No</w:t>
            </w:r>
          </w:p>
        </w:tc>
      </w:tr>
      <w:tr w:rsidR="00E91BA8" w:rsidRPr="00EB0F7F" w14:paraId="74C9707A" w14:textId="77777777" w:rsidTr="00EB0F7F">
        <w:trPr>
          <w:trHeight w:val="288"/>
        </w:trPr>
        <w:tc>
          <w:tcPr>
            <w:tcW w:w="2448" w:type="dxa"/>
            <w:vAlign w:val="center"/>
          </w:tcPr>
          <w:p w14:paraId="293F1C82" w14:textId="2232C7BD" w:rsidR="00E91BA8" w:rsidRPr="00EB0F7F" w:rsidRDefault="00540295" w:rsidP="00EB0F7F">
            <w:pPr>
              <w:spacing w:before="0" w:after="0"/>
            </w:pPr>
            <w:r w:rsidRPr="00EB0F7F">
              <w:t>Ammonia</w:t>
            </w:r>
          </w:p>
        </w:tc>
        <w:tc>
          <w:tcPr>
            <w:tcW w:w="3936" w:type="dxa"/>
            <w:vAlign w:val="center"/>
          </w:tcPr>
          <w:p w14:paraId="75356018" w14:textId="22DDC261" w:rsidR="00E91BA8" w:rsidRPr="00EB0F7F" w:rsidRDefault="006D2BBE" w:rsidP="00EB0F7F">
            <w:pPr>
              <w:spacing w:before="0" w:after="0"/>
            </w:pPr>
            <w:r w:rsidRPr="00EB0F7F">
              <w:t>H</w:t>
            </w:r>
            <w:r w:rsidR="00540295" w:rsidRPr="00EB0F7F">
              <w:t>ousehold cleaner</w:t>
            </w:r>
          </w:p>
        </w:tc>
        <w:tc>
          <w:tcPr>
            <w:tcW w:w="3192" w:type="dxa"/>
            <w:vAlign w:val="center"/>
          </w:tcPr>
          <w:p w14:paraId="1BB473C1" w14:textId="5B42BD8D" w:rsidR="00E91BA8" w:rsidRPr="00EB0F7F" w:rsidRDefault="00B844C9" w:rsidP="00EB0F7F">
            <w:pPr>
              <w:spacing w:before="0" w:after="0"/>
            </w:pPr>
            <w:r w:rsidRPr="00EB0F7F">
              <w:t>__Yes          ___No</w:t>
            </w:r>
          </w:p>
        </w:tc>
      </w:tr>
      <w:tr w:rsidR="00E91BA8" w:rsidRPr="00EB0F7F" w14:paraId="0EE69157" w14:textId="77777777" w:rsidTr="00EB0F7F">
        <w:trPr>
          <w:trHeight w:val="288"/>
        </w:trPr>
        <w:tc>
          <w:tcPr>
            <w:tcW w:w="2448" w:type="dxa"/>
            <w:vAlign w:val="center"/>
          </w:tcPr>
          <w:p w14:paraId="6EECEF74" w14:textId="7E410A48" w:rsidR="00E91BA8" w:rsidRPr="00EB0F7F" w:rsidRDefault="00540295" w:rsidP="00EB0F7F">
            <w:pPr>
              <w:spacing w:before="0" w:after="0"/>
            </w:pPr>
            <w:r w:rsidRPr="00EB0F7F">
              <w:t>Arsenic</w:t>
            </w:r>
          </w:p>
        </w:tc>
        <w:tc>
          <w:tcPr>
            <w:tcW w:w="3936" w:type="dxa"/>
            <w:vAlign w:val="center"/>
          </w:tcPr>
          <w:p w14:paraId="12AB2E27" w14:textId="38017BF9" w:rsidR="00E91BA8" w:rsidRPr="00EB0F7F" w:rsidRDefault="006D2BBE" w:rsidP="00EB0F7F">
            <w:pPr>
              <w:spacing w:before="0" w:after="0"/>
            </w:pPr>
            <w:r w:rsidRPr="00EB0F7F">
              <w:t>R</w:t>
            </w:r>
            <w:r w:rsidR="00540295" w:rsidRPr="00EB0F7F">
              <w:t>at poison</w:t>
            </w:r>
            <w:r w:rsidR="000606A2" w:rsidRPr="00EB0F7F">
              <w:t xml:space="preserve"> and pesticides</w:t>
            </w:r>
          </w:p>
        </w:tc>
        <w:tc>
          <w:tcPr>
            <w:tcW w:w="3192" w:type="dxa"/>
            <w:vAlign w:val="center"/>
          </w:tcPr>
          <w:p w14:paraId="4C164F21" w14:textId="2A6EB213" w:rsidR="00E91BA8" w:rsidRPr="00EB0F7F" w:rsidRDefault="00B844C9" w:rsidP="00EB0F7F">
            <w:pPr>
              <w:spacing w:before="0" w:after="0"/>
            </w:pPr>
            <w:r w:rsidRPr="00EB0F7F">
              <w:t>__Yes          ___No</w:t>
            </w:r>
          </w:p>
        </w:tc>
      </w:tr>
      <w:tr w:rsidR="00E91BA8" w:rsidRPr="00EB0F7F" w14:paraId="1138F1EC" w14:textId="77777777" w:rsidTr="00EB0F7F">
        <w:trPr>
          <w:trHeight w:val="288"/>
        </w:trPr>
        <w:tc>
          <w:tcPr>
            <w:tcW w:w="2448" w:type="dxa"/>
            <w:vAlign w:val="center"/>
          </w:tcPr>
          <w:p w14:paraId="3E625CBF" w14:textId="349D458C" w:rsidR="00E91BA8" w:rsidRPr="00EB0F7F" w:rsidRDefault="00540295" w:rsidP="00EB0F7F">
            <w:pPr>
              <w:spacing w:before="0" w:after="0"/>
            </w:pPr>
            <w:r w:rsidRPr="00EB0F7F">
              <w:t>Benzene</w:t>
            </w:r>
          </w:p>
        </w:tc>
        <w:tc>
          <w:tcPr>
            <w:tcW w:w="3936" w:type="dxa"/>
            <w:vAlign w:val="center"/>
          </w:tcPr>
          <w:p w14:paraId="5E8CD052" w14:textId="3E9042D5" w:rsidR="00E91BA8" w:rsidRPr="00EB0F7F" w:rsidRDefault="006D2BBE" w:rsidP="00EB0F7F">
            <w:pPr>
              <w:spacing w:before="0" w:after="0"/>
            </w:pPr>
            <w:r w:rsidRPr="00EB0F7F">
              <w:t>R</w:t>
            </w:r>
            <w:r w:rsidR="00540295" w:rsidRPr="00EB0F7F">
              <w:t>ubber cement</w:t>
            </w:r>
          </w:p>
        </w:tc>
        <w:tc>
          <w:tcPr>
            <w:tcW w:w="3192" w:type="dxa"/>
            <w:vAlign w:val="center"/>
          </w:tcPr>
          <w:p w14:paraId="5B20B7D3" w14:textId="73B2534C" w:rsidR="00E91BA8" w:rsidRPr="00EB0F7F" w:rsidRDefault="00B844C9" w:rsidP="00EB0F7F">
            <w:pPr>
              <w:spacing w:before="0" w:after="0"/>
            </w:pPr>
            <w:r w:rsidRPr="00EB0F7F">
              <w:t>__Yes          ___No</w:t>
            </w:r>
          </w:p>
        </w:tc>
      </w:tr>
      <w:tr w:rsidR="00E91BA8" w:rsidRPr="00EB0F7F" w14:paraId="0D591FE5" w14:textId="77777777" w:rsidTr="00EB0F7F">
        <w:trPr>
          <w:trHeight w:val="288"/>
        </w:trPr>
        <w:tc>
          <w:tcPr>
            <w:tcW w:w="2448" w:type="dxa"/>
            <w:vAlign w:val="center"/>
          </w:tcPr>
          <w:p w14:paraId="50A59D29" w14:textId="54A618DA" w:rsidR="00E91BA8" w:rsidRPr="00EB0F7F" w:rsidRDefault="00540295" w:rsidP="00EB0F7F">
            <w:pPr>
              <w:spacing w:before="0" w:after="0"/>
            </w:pPr>
            <w:r w:rsidRPr="00EB0F7F">
              <w:t>Butane</w:t>
            </w:r>
          </w:p>
        </w:tc>
        <w:tc>
          <w:tcPr>
            <w:tcW w:w="3936" w:type="dxa"/>
            <w:vAlign w:val="center"/>
          </w:tcPr>
          <w:p w14:paraId="7C8B1119" w14:textId="7C38C8A9" w:rsidR="00E91BA8" w:rsidRPr="00EB0F7F" w:rsidRDefault="006D2BBE" w:rsidP="00EB0F7F">
            <w:pPr>
              <w:spacing w:before="0" w:after="0"/>
            </w:pPr>
            <w:r w:rsidRPr="00EB0F7F">
              <w:t>L</w:t>
            </w:r>
            <w:r w:rsidR="00540295" w:rsidRPr="00EB0F7F">
              <w:t>ighter fluid</w:t>
            </w:r>
          </w:p>
        </w:tc>
        <w:tc>
          <w:tcPr>
            <w:tcW w:w="3192" w:type="dxa"/>
            <w:vAlign w:val="center"/>
          </w:tcPr>
          <w:p w14:paraId="7E1BD8CD" w14:textId="1B3286FE" w:rsidR="00E91BA8" w:rsidRPr="00EB0F7F" w:rsidRDefault="00B844C9" w:rsidP="00EB0F7F">
            <w:pPr>
              <w:spacing w:before="0" w:after="0"/>
            </w:pPr>
            <w:r w:rsidRPr="00EB0F7F">
              <w:t>__Yes          ___No</w:t>
            </w:r>
          </w:p>
        </w:tc>
      </w:tr>
      <w:tr w:rsidR="00E91BA8" w:rsidRPr="00EB0F7F" w14:paraId="436A847C" w14:textId="77777777" w:rsidTr="00EB0F7F">
        <w:trPr>
          <w:trHeight w:val="288"/>
        </w:trPr>
        <w:tc>
          <w:tcPr>
            <w:tcW w:w="2448" w:type="dxa"/>
            <w:vAlign w:val="center"/>
          </w:tcPr>
          <w:p w14:paraId="2F294B91" w14:textId="7E10A6C8" w:rsidR="00E91BA8" w:rsidRPr="00EB0F7F" w:rsidRDefault="00D8600F" w:rsidP="00EB0F7F">
            <w:pPr>
              <w:spacing w:before="0" w:after="0"/>
            </w:pPr>
            <w:r w:rsidRPr="00EB0F7F">
              <w:t>Cadmium</w:t>
            </w:r>
          </w:p>
        </w:tc>
        <w:tc>
          <w:tcPr>
            <w:tcW w:w="3936" w:type="dxa"/>
            <w:vAlign w:val="center"/>
          </w:tcPr>
          <w:p w14:paraId="5E44B611" w14:textId="548ACF29" w:rsidR="00E91BA8" w:rsidRPr="00EB0F7F" w:rsidRDefault="006D2BBE" w:rsidP="00EB0F7F">
            <w:pPr>
              <w:spacing w:before="0" w:after="0"/>
            </w:pPr>
            <w:r w:rsidRPr="00EB0F7F">
              <w:t>B</w:t>
            </w:r>
            <w:r w:rsidR="00D8600F" w:rsidRPr="00EB0F7F">
              <w:t>attery acid</w:t>
            </w:r>
          </w:p>
        </w:tc>
        <w:tc>
          <w:tcPr>
            <w:tcW w:w="3192" w:type="dxa"/>
            <w:vAlign w:val="center"/>
          </w:tcPr>
          <w:p w14:paraId="0D099374" w14:textId="7C7185D4" w:rsidR="00E91BA8" w:rsidRPr="00EB0F7F" w:rsidRDefault="00B844C9" w:rsidP="00EB0F7F">
            <w:pPr>
              <w:spacing w:before="0" w:after="0"/>
            </w:pPr>
            <w:r w:rsidRPr="00EB0F7F">
              <w:t>__Yes          ___No</w:t>
            </w:r>
          </w:p>
        </w:tc>
      </w:tr>
      <w:tr w:rsidR="00D8600F" w:rsidRPr="00EB0F7F" w14:paraId="1BE4AB2C" w14:textId="77777777" w:rsidTr="00EB0F7F">
        <w:trPr>
          <w:trHeight w:val="288"/>
        </w:trPr>
        <w:tc>
          <w:tcPr>
            <w:tcW w:w="2448" w:type="dxa"/>
            <w:vAlign w:val="center"/>
          </w:tcPr>
          <w:p w14:paraId="0FA449F8" w14:textId="160934C5" w:rsidR="00D8600F" w:rsidRPr="00EB0F7F" w:rsidRDefault="00D8600F" w:rsidP="00EB0F7F">
            <w:pPr>
              <w:spacing w:before="0" w:after="0"/>
            </w:pPr>
            <w:r w:rsidRPr="00EB0F7F">
              <w:t>Carbon monoxide</w:t>
            </w:r>
          </w:p>
        </w:tc>
        <w:tc>
          <w:tcPr>
            <w:tcW w:w="3936" w:type="dxa"/>
            <w:vAlign w:val="center"/>
          </w:tcPr>
          <w:p w14:paraId="2CB67082" w14:textId="0E147C2C" w:rsidR="00D8600F" w:rsidRPr="00EB0F7F" w:rsidRDefault="006D2BBE" w:rsidP="00EB0F7F">
            <w:pPr>
              <w:spacing w:before="0" w:after="0"/>
            </w:pPr>
            <w:r w:rsidRPr="00EB0F7F">
              <w:t>R</w:t>
            </w:r>
            <w:r w:rsidR="00D8600F" w:rsidRPr="00EB0F7F">
              <w:t>eleased in car exhaust fumes</w:t>
            </w:r>
          </w:p>
        </w:tc>
        <w:tc>
          <w:tcPr>
            <w:tcW w:w="3192" w:type="dxa"/>
            <w:vAlign w:val="center"/>
          </w:tcPr>
          <w:p w14:paraId="6E06F4A7" w14:textId="2A2801C4" w:rsidR="00D8600F" w:rsidRPr="00EB0F7F" w:rsidRDefault="00B844C9" w:rsidP="00EB0F7F">
            <w:pPr>
              <w:spacing w:before="0" w:after="0"/>
            </w:pPr>
            <w:r w:rsidRPr="00EB0F7F">
              <w:t>__Yes          ___No</w:t>
            </w:r>
          </w:p>
        </w:tc>
      </w:tr>
      <w:tr w:rsidR="00D8600F" w:rsidRPr="00EB0F7F" w14:paraId="37F33570" w14:textId="77777777" w:rsidTr="00EB0F7F">
        <w:trPr>
          <w:trHeight w:val="288"/>
        </w:trPr>
        <w:tc>
          <w:tcPr>
            <w:tcW w:w="2448" w:type="dxa"/>
            <w:vAlign w:val="center"/>
          </w:tcPr>
          <w:p w14:paraId="2E877E3E" w14:textId="535775AD" w:rsidR="00D8600F" w:rsidRPr="00EB0F7F" w:rsidRDefault="00D8600F" w:rsidP="00EB0F7F">
            <w:pPr>
              <w:spacing w:before="0" w:after="0"/>
            </w:pPr>
            <w:r w:rsidRPr="00EB0F7F">
              <w:t>Formaldehyde</w:t>
            </w:r>
          </w:p>
        </w:tc>
        <w:tc>
          <w:tcPr>
            <w:tcW w:w="3936" w:type="dxa"/>
            <w:vAlign w:val="center"/>
          </w:tcPr>
          <w:p w14:paraId="1F02E066" w14:textId="017C492E" w:rsidR="00D8600F" w:rsidRPr="00EB0F7F" w:rsidRDefault="006D2BBE" w:rsidP="00EB0F7F">
            <w:pPr>
              <w:spacing w:before="0" w:after="0"/>
            </w:pPr>
            <w:r w:rsidRPr="00EB0F7F">
              <w:t>E</w:t>
            </w:r>
            <w:r w:rsidR="00D8600F" w:rsidRPr="00EB0F7F">
              <w:t>mbalming fluid</w:t>
            </w:r>
          </w:p>
        </w:tc>
        <w:tc>
          <w:tcPr>
            <w:tcW w:w="3192" w:type="dxa"/>
            <w:vAlign w:val="center"/>
          </w:tcPr>
          <w:p w14:paraId="4C6774A8" w14:textId="5BD87778" w:rsidR="00D8600F" w:rsidRPr="00EB0F7F" w:rsidRDefault="00B844C9" w:rsidP="00EB0F7F">
            <w:pPr>
              <w:spacing w:before="0" w:after="0"/>
            </w:pPr>
            <w:r w:rsidRPr="00EB0F7F">
              <w:t>__Yes          ___No</w:t>
            </w:r>
          </w:p>
        </w:tc>
      </w:tr>
      <w:tr w:rsidR="00D8600F" w:rsidRPr="00EB0F7F" w14:paraId="3DE1212A" w14:textId="77777777" w:rsidTr="00EB0F7F">
        <w:trPr>
          <w:trHeight w:val="288"/>
        </w:trPr>
        <w:tc>
          <w:tcPr>
            <w:tcW w:w="2448" w:type="dxa"/>
            <w:vAlign w:val="center"/>
          </w:tcPr>
          <w:p w14:paraId="19269E88" w14:textId="2E76A1DC" w:rsidR="00D8600F" w:rsidRPr="00EB0F7F" w:rsidRDefault="00D8600F" w:rsidP="00EB0F7F">
            <w:pPr>
              <w:spacing w:before="0" w:after="0"/>
            </w:pPr>
            <w:r w:rsidRPr="00EB0F7F">
              <w:t>Hexamine</w:t>
            </w:r>
          </w:p>
        </w:tc>
        <w:tc>
          <w:tcPr>
            <w:tcW w:w="3936" w:type="dxa"/>
            <w:vAlign w:val="center"/>
          </w:tcPr>
          <w:p w14:paraId="799C78EE" w14:textId="3BB59DB3" w:rsidR="00D8600F" w:rsidRPr="00EB0F7F" w:rsidRDefault="006D2BBE" w:rsidP="00EB0F7F">
            <w:pPr>
              <w:spacing w:before="0" w:after="0"/>
            </w:pPr>
            <w:r w:rsidRPr="00EB0F7F">
              <w:t>B</w:t>
            </w:r>
            <w:r w:rsidR="00D8600F" w:rsidRPr="00EB0F7F">
              <w:t>arbecue lighter fluid</w:t>
            </w:r>
          </w:p>
        </w:tc>
        <w:tc>
          <w:tcPr>
            <w:tcW w:w="3192" w:type="dxa"/>
            <w:vAlign w:val="center"/>
          </w:tcPr>
          <w:p w14:paraId="02D84524" w14:textId="1A6C2A6F" w:rsidR="00D8600F" w:rsidRPr="00EB0F7F" w:rsidRDefault="00B844C9" w:rsidP="00EB0F7F">
            <w:pPr>
              <w:spacing w:before="0" w:after="0"/>
            </w:pPr>
            <w:r w:rsidRPr="00EB0F7F">
              <w:t>__Yes          ___No</w:t>
            </w:r>
          </w:p>
        </w:tc>
      </w:tr>
      <w:tr w:rsidR="00D8600F" w:rsidRPr="00EB0F7F" w14:paraId="5DB22C3C" w14:textId="77777777" w:rsidTr="00EB0F7F">
        <w:trPr>
          <w:trHeight w:val="288"/>
        </w:trPr>
        <w:tc>
          <w:tcPr>
            <w:tcW w:w="2448" w:type="dxa"/>
            <w:vAlign w:val="center"/>
          </w:tcPr>
          <w:p w14:paraId="00C20CC0" w14:textId="38753D7C" w:rsidR="00D8600F" w:rsidRPr="00EB0F7F" w:rsidRDefault="00D8600F" w:rsidP="00EB0F7F">
            <w:pPr>
              <w:spacing w:before="0" w:after="0"/>
            </w:pPr>
            <w:r w:rsidRPr="00EB0F7F">
              <w:t>Lead</w:t>
            </w:r>
          </w:p>
        </w:tc>
        <w:tc>
          <w:tcPr>
            <w:tcW w:w="3936" w:type="dxa"/>
            <w:vAlign w:val="center"/>
          </w:tcPr>
          <w:p w14:paraId="2F6FC69E" w14:textId="7509EE25" w:rsidR="00D8600F" w:rsidRPr="00EB0F7F" w:rsidRDefault="006D2BBE" w:rsidP="00EB0F7F">
            <w:pPr>
              <w:spacing w:before="0" w:after="0"/>
            </w:pPr>
            <w:r w:rsidRPr="00EB0F7F">
              <w:t>B</w:t>
            </w:r>
            <w:r w:rsidR="00D8600F" w:rsidRPr="00EB0F7F">
              <w:t>atteries</w:t>
            </w:r>
          </w:p>
        </w:tc>
        <w:tc>
          <w:tcPr>
            <w:tcW w:w="3192" w:type="dxa"/>
            <w:vAlign w:val="center"/>
          </w:tcPr>
          <w:p w14:paraId="6E235CF6" w14:textId="42A4B71F" w:rsidR="00D8600F" w:rsidRPr="00EB0F7F" w:rsidRDefault="00B844C9" w:rsidP="00EB0F7F">
            <w:pPr>
              <w:spacing w:before="0" w:after="0"/>
            </w:pPr>
            <w:r w:rsidRPr="00EB0F7F">
              <w:t>__Yes          ___No</w:t>
            </w:r>
          </w:p>
        </w:tc>
      </w:tr>
      <w:tr w:rsidR="00D8600F" w:rsidRPr="00EB0F7F" w14:paraId="2468E809" w14:textId="77777777" w:rsidTr="00EB0F7F">
        <w:trPr>
          <w:trHeight w:val="288"/>
        </w:trPr>
        <w:tc>
          <w:tcPr>
            <w:tcW w:w="2448" w:type="dxa"/>
            <w:vAlign w:val="center"/>
          </w:tcPr>
          <w:p w14:paraId="1757DA62" w14:textId="27013C60" w:rsidR="00D8600F" w:rsidRPr="00EB0F7F" w:rsidRDefault="00D8600F" w:rsidP="00EB0F7F">
            <w:pPr>
              <w:spacing w:before="0" w:after="0"/>
            </w:pPr>
            <w:r w:rsidRPr="00EB0F7F">
              <w:t>Naphthalene</w:t>
            </w:r>
          </w:p>
        </w:tc>
        <w:tc>
          <w:tcPr>
            <w:tcW w:w="3936" w:type="dxa"/>
            <w:vAlign w:val="center"/>
          </w:tcPr>
          <w:p w14:paraId="20619A40" w14:textId="2016ABF4" w:rsidR="00D8600F" w:rsidRPr="00EB0F7F" w:rsidRDefault="006D2BBE" w:rsidP="00EB0F7F">
            <w:pPr>
              <w:spacing w:before="0" w:after="0"/>
            </w:pPr>
            <w:r w:rsidRPr="00EB0F7F">
              <w:t>M</w:t>
            </w:r>
            <w:r w:rsidR="00D8600F" w:rsidRPr="00EB0F7F">
              <w:t>othballs</w:t>
            </w:r>
          </w:p>
        </w:tc>
        <w:tc>
          <w:tcPr>
            <w:tcW w:w="3192" w:type="dxa"/>
            <w:vAlign w:val="center"/>
          </w:tcPr>
          <w:p w14:paraId="5B674903" w14:textId="4411EF16" w:rsidR="00D8600F" w:rsidRPr="00EB0F7F" w:rsidRDefault="00B844C9" w:rsidP="00EB0F7F">
            <w:pPr>
              <w:spacing w:before="0" w:after="0"/>
            </w:pPr>
            <w:r w:rsidRPr="00EB0F7F">
              <w:t>__Yes          ___No</w:t>
            </w:r>
          </w:p>
        </w:tc>
      </w:tr>
      <w:tr w:rsidR="00D8600F" w:rsidRPr="00EB0F7F" w14:paraId="7A2304FB" w14:textId="77777777" w:rsidTr="00EB0F7F">
        <w:trPr>
          <w:trHeight w:val="288"/>
        </w:trPr>
        <w:tc>
          <w:tcPr>
            <w:tcW w:w="2448" w:type="dxa"/>
            <w:vAlign w:val="center"/>
          </w:tcPr>
          <w:p w14:paraId="63CA3210" w14:textId="5B09951E" w:rsidR="00D8600F" w:rsidRPr="00EB0F7F" w:rsidRDefault="00D8600F" w:rsidP="00EB0F7F">
            <w:pPr>
              <w:spacing w:before="0" w:after="0"/>
            </w:pPr>
            <w:r w:rsidRPr="00EB0F7F">
              <w:t>Methanol</w:t>
            </w:r>
          </w:p>
        </w:tc>
        <w:tc>
          <w:tcPr>
            <w:tcW w:w="3936" w:type="dxa"/>
            <w:vAlign w:val="center"/>
          </w:tcPr>
          <w:p w14:paraId="5EEF7291" w14:textId="4F8D5966" w:rsidR="00D8600F" w:rsidRPr="00EB0F7F" w:rsidRDefault="006D2BBE" w:rsidP="00EB0F7F">
            <w:pPr>
              <w:spacing w:before="0" w:after="0"/>
            </w:pPr>
            <w:r w:rsidRPr="00EB0F7F">
              <w:t>R</w:t>
            </w:r>
            <w:r w:rsidR="00D8600F" w:rsidRPr="00EB0F7F">
              <w:t>ocket fuel</w:t>
            </w:r>
          </w:p>
        </w:tc>
        <w:tc>
          <w:tcPr>
            <w:tcW w:w="3192" w:type="dxa"/>
            <w:vAlign w:val="center"/>
          </w:tcPr>
          <w:p w14:paraId="230B0DF4" w14:textId="7F0DFC20" w:rsidR="00D8600F" w:rsidRPr="00EB0F7F" w:rsidRDefault="00B844C9" w:rsidP="00EB0F7F">
            <w:pPr>
              <w:spacing w:before="0" w:after="0"/>
            </w:pPr>
            <w:r w:rsidRPr="00EB0F7F">
              <w:t>__Yes          ___No</w:t>
            </w:r>
          </w:p>
        </w:tc>
      </w:tr>
      <w:tr w:rsidR="00D8600F" w:rsidRPr="00EB0F7F" w14:paraId="13BAC5D4" w14:textId="77777777" w:rsidTr="00EB0F7F">
        <w:trPr>
          <w:trHeight w:val="288"/>
        </w:trPr>
        <w:tc>
          <w:tcPr>
            <w:tcW w:w="2448" w:type="dxa"/>
            <w:vAlign w:val="center"/>
          </w:tcPr>
          <w:p w14:paraId="2C830BFE" w14:textId="3D18114B" w:rsidR="00D8600F" w:rsidRPr="00EB0F7F" w:rsidRDefault="00D8600F" w:rsidP="00EB0F7F">
            <w:pPr>
              <w:spacing w:before="0" w:after="0"/>
            </w:pPr>
            <w:r w:rsidRPr="00EB0F7F">
              <w:t>Nicotine</w:t>
            </w:r>
          </w:p>
        </w:tc>
        <w:tc>
          <w:tcPr>
            <w:tcW w:w="3936" w:type="dxa"/>
            <w:vAlign w:val="center"/>
          </w:tcPr>
          <w:p w14:paraId="3A6FDE06" w14:textId="5BC11FBB" w:rsidR="00D8600F" w:rsidRPr="00EB0F7F" w:rsidRDefault="006D2BBE" w:rsidP="00EB0F7F">
            <w:pPr>
              <w:spacing w:before="0" w:after="0"/>
            </w:pPr>
            <w:r w:rsidRPr="00EB0F7F">
              <w:t>In</w:t>
            </w:r>
            <w:r w:rsidR="00D8600F" w:rsidRPr="00EB0F7F">
              <w:t>secticides</w:t>
            </w:r>
          </w:p>
        </w:tc>
        <w:tc>
          <w:tcPr>
            <w:tcW w:w="3192" w:type="dxa"/>
            <w:vAlign w:val="center"/>
          </w:tcPr>
          <w:p w14:paraId="70A56258" w14:textId="568E4F5C" w:rsidR="00D8600F" w:rsidRPr="00EB0F7F" w:rsidRDefault="00B844C9" w:rsidP="00EB0F7F">
            <w:pPr>
              <w:spacing w:before="0" w:after="0"/>
            </w:pPr>
            <w:r w:rsidRPr="00EB0F7F">
              <w:t>__Yes          ___No</w:t>
            </w:r>
          </w:p>
        </w:tc>
      </w:tr>
      <w:tr w:rsidR="00D8600F" w:rsidRPr="00EB0F7F" w14:paraId="6186957E" w14:textId="77777777" w:rsidTr="00EB0F7F">
        <w:trPr>
          <w:trHeight w:val="288"/>
        </w:trPr>
        <w:tc>
          <w:tcPr>
            <w:tcW w:w="2448" w:type="dxa"/>
            <w:vAlign w:val="center"/>
          </w:tcPr>
          <w:p w14:paraId="7F44133A" w14:textId="7E3C7BAA" w:rsidR="00D8600F" w:rsidRPr="00EB0F7F" w:rsidRDefault="00D8600F" w:rsidP="00EB0F7F">
            <w:pPr>
              <w:spacing w:before="0" w:after="0"/>
            </w:pPr>
            <w:r w:rsidRPr="00EB0F7F">
              <w:t>Tar</w:t>
            </w:r>
          </w:p>
        </w:tc>
        <w:tc>
          <w:tcPr>
            <w:tcW w:w="3936" w:type="dxa"/>
            <w:vAlign w:val="center"/>
          </w:tcPr>
          <w:p w14:paraId="71A2A7A1" w14:textId="49685A30" w:rsidR="00D8600F" w:rsidRPr="00EB0F7F" w:rsidRDefault="006D2BBE" w:rsidP="00EB0F7F">
            <w:pPr>
              <w:spacing w:before="0" w:after="0"/>
            </w:pPr>
            <w:r w:rsidRPr="00EB0F7F">
              <w:t>R</w:t>
            </w:r>
            <w:r w:rsidR="00D8600F" w:rsidRPr="00EB0F7F">
              <w:t>oad paving</w:t>
            </w:r>
          </w:p>
        </w:tc>
        <w:tc>
          <w:tcPr>
            <w:tcW w:w="3192" w:type="dxa"/>
            <w:vAlign w:val="center"/>
          </w:tcPr>
          <w:p w14:paraId="0805CC98" w14:textId="2C876074" w:rsidR="00D8600F" w:rsidRPr="00EB0F7F" w:rsidRDefault="00B844C9" w:rsidP="00EB0F7F">
            <w:pPr>
              <w:spacing w:before="0" w:after="0"/>
            </w:pPr>
            <w:r w:rsidRPr="00EB0F7F">
              <w:t>__Yes          ___No</w:t>
            </w:r>
          </w:p>
        </w:tc>
      </w:tr>
      <w:tr w:rsidR="00D8600F" w:rsidRPr="00EB0F7F" w14:paraId="0517847B" w14:textId="77777777" w:rsidTr="00EB0F7F">
        <w:trPr>
          <w:trHeight w:val="288"/>
        </w:trPr>
        <w:tc>
          <w:tcPr>
            <w:tcW w:w="2448" w:type="dxa"/>
            <w:vAlign w:val="center"/>
          </w:tcPr>
          <w:p w14:paraId="47924863" w14:textId="5FC7799D" w:rsidR="00D8600F" w:rsidRPr="00EB0F7F" w:rsidRDefault="00D8600F" w:rsidP="00EB0F7F">
            <w:pPr>
              <w:spacing w:before="0" w:after="0"/>
            </w:pPr>
            <w:r w:rsidRPr="00EB0F7F">
              <w:t>Toluene</w:t>
            </w:r>
          </w:p>
        </w:tc>
        <w:tc>
          <w:tcPr>
            <w:tcW w:w="3936" w:type="dxa"/>
            <w:vAlign w:val="center"/>
          </w:tcPr>
          <w:p w14:paraId="51EFDB53" w14:textId="202A1027" w:rsidR="00D8600F" w:rsidRPr="00EB0F7F" w:rsidRDefault="003C1D95" w:rsidP="00EB0F7F">
            <w:pPr>
              <w:spacing w:before="0" w:after="0"/>
            </w:pPr>
            <w:r w:rsidRPr="00EB0F7F">
              <w:t>Paint thinner</w:t>
            </w:r>
          </w:p>
        </w:tc>
        <w:tc>
          <w:tcPr>
            <w:tcW w:w="3192" w:type="dxa"/>
            <w:vAlign w:val="center"/>
          </w:tcPr>
          <w:p w14:paraId="79BDE56D" w14:textId="7F20A192" w:rsidR="00D8600F" w:rsidRPr="00EB0F7F" w:rsidRDefault="0001735C" w:rsidP="00EB0F7F">
            <w:pPr>
              <w:spacing w:before="0" w:after="0"/>
            </w:pPr>
            <w:r w:rsidRPr="00EB0F7F">
              <w:t>__Yes          ___No</w:t>
            </w:r>
          </w:p>
        </w:tc>
      </w:tr>
    </w:tbl>
    <w:p w14:paraId="259F87A2" w14:textId="735027D0" w:rsidR="00096BFF" w:rsidRPr="00C8473D" w:rsidRDefault="00096BFF" w:rsidP="00C8473D">
      <w:pPr>
        <w:rPr>
          <w:sz w:val="2"/>
        </w:rPr>
      </w:pPr>
    </w:p>
    <w:p w14:paraId="228F4051" w14:textId="5FD8B738" w:rsidR="00EB3306" w:rsidRPr="00EB0F7F" w:rsidRDefault="0089267A" w:rsidP="005969EE">
      <w:r w:rsidRPr="00EB0F7F">
        <w:t xml:space="preserve">If you answered “yes” to </w:t>
      </w:r>
      <w:proofErr w:type="gramStart"/>
      <w:r w:rsidRPr="00EB0F7F">
        <w:t>all of</w:t>
      </w:r>
      <w:proofErr w:type="gramEnd"/>
      <w:r w:rsidRPr="00EB0F7F">
        <w:t xml:space="preserve"> the above, you are correct.  </w:t>
      </w:r>
      <w:r w:rsidR="00551EFC" w:rsidRPr="00EB0F7F">
        <w:t xml:space="preserve">It’s </w:t>
      </w:r>
      <w:proofErr w:type="gramStart"/>
      <w:r w:rsidR="00551EFC" w:rsidRPr="00EB0F7F">
        <w:t xml:space="preserve">a pretty </w:t>
      </w:r>
      <w:r w:rsidR="009D0AE7" w:rsidRPr="00EB0F7F">
        <w:t>extensive</w:t>
      </w:r>
      <w:proofErr w:type="gramEnd"/>
      <w:r w:rsidR="00551EFC" w:rsidRPr="00EB0F7F">
        <w:t xml:space="preserve"> list, right? They don’t put radioactive material in cigarettes, do they? Or </w:t>
      </w:r>
      <w:r w:rsidR="000A351E" w:rsidRPr="00EB0F7F">
        <w:t>a</w:t>
      </w:r>
      <w:r w:rsidR="00551EFC" w:rsidRPr="00EB0F7F">
        <w:t xml:space="preserve"> </w:t>
      </w:r>
      <w:r w:rsidR="00155581" w:rsidRPr="00EB0F7F">
        <w:t>cancer</w:t>
      </w:r>
      <w:r w:rsidR="00E578BF" w:rsidRPr="00EB0F7F">
        <w:t>-causing</w:t>
      </w:r>
      <w:r w:rsidR="00155581" w:rsidRPr="00EB0F7F">
        <w:t xml:space="preserve"> </w:t>
      </w:r>
      <w:r w:rsidR="00551EFC" w:rsidRPr="00EB0F7F">
        <w:t>chemical used in rat poison</w:t>
      </w:r>
      <w:r w:rsidR="00D14B3A" w:rsidRPr="00EB0F7F">
        <w:t xml:space="preserve"> and pesticides</w:t>
      </w:r>
      <w:r w:rsidR="00551EFC" w:rsidRPr="00EB0F7F">
        <w:t xml:space="preserve">? </w:t>
      </w:r>
      <w:r w:rsidR="0040488C" w:rsidRPr="00EB0F7F">
        <w:t xml:space="preserve">Yes, they do. </w:t>
      </w:r>
    </w:p>
    <w:p w14:paraId="47507873" w14:textId="4ED8A56A" w:rsidR="008E7F55" w:rsidRPr="00EB0F7F" w:rsidRDefault="00A10210" w:rsidP="005969EE">
      <w:r w:rsidRPr="00EB0F7F">
        <w:t>The more you know, the more motivated we hope you’ll be to protect yourself</w:t>
      </w:r>
      <w:r w:rsidR="00AF2E7E" w:rsidRPr="00EB0F7F">
        <w:t xml:space="preserve"> and the people around you</w:t>
      </w:r>
      <w:r w:rsidR="001E5C84" w:rsidRPr="00EB0F7F">
        <w:t xml:space="preserve"> from smoking</w:t>
      </w:r>
      <w:r w:rsidR="00531272" w:rsidRPr="00EB0F7F">
        <w:t xml:space="preserve">. </w:t>
      </w:r>
      <w:r w:rsidR="00F95944" w:rsidRPr="00EB0F7F">
        <w:t>Over the next few weeks</w:t>
      </w:r>
      <w:r w:rsidR="00973C2C" w:rsidRPr="00EB0F7F">
        <w:t xml:space="preserve">, we’ll share </w:t>
      </w:r>
      <w:r w:rsidR="005E2B5F" w:rsidRPr="00EB0F7F">
        <w:t>more</w:t>
      </w:r>
      <w:r w:rsidR="00973C2C" w:rsidRPr="00EB0F7F">
        <w:t xml:space="preserve"> information</w:t>
      </w:r>
      <w:r w:rsidR="002C663F" w:rsidRPr="00EB0F7F">
        <w:t xml:space="preserve"> </w:t>
      </w:r>
      <w:r w:rsidR="00185ADF" w:rsidRPr="00EB0F7F">
        <w:t>through our campaign</w:t>
      </w:r>
      <w:r w:rsidR="00675AE0">
        <w:t xml:space="preserve"> </w:t>
      </w:r>
      <w:r w:rsidR="00675AE0" w:rsidRPr="00675AE0">
        <w:rPr>
          <w:i/>
        </w:rPr>
        <w:t>Break the h</w:t>
      </w:r>
      <w:r w:rsidR="00AF6A13" w:rsidRPr="00675AE0">
        <w:rPr>
          <w:i/>
        </w:rPr>
        <w:t xml:space="preserve">abit: Commit to </w:t>
      </w:r>
      <w:r w:rsidR="00675AE0" w:rsidRPr="00675AE0">
        <w:rPr>
          <w:i/>
        </w:rPr>
        <w:t>q</w:t>
      </w:r>
      <w:r w:rsidR="00AF6A13" w:rsidRPr="00675AE0">
        <w:rPr>
          <w:i/>
        </w:rPr>
        <w:t>uit</w:t>
      </w:r>
      <w:r w:rsidR="00AF6A13" w:rsidRPr="00EB0F7F">
        <w:t>.</w:t>
      </w:r>
    </w:p>
    <w:p w14:paraId="01154CE0" w14:textId="663E8849" w:rsidR="00F35EB1" w:rsidRPr="00EB0F7F" w:rsidRDefault="001F6BB1" w:rsidP="005969EE">
      <w:r w:rsidRPr="00EB0F7F">
        <w:lastRenderedPageBreak/>
        <w:t>If you’re a smoker or know a smoker who wants to quit, w</w:t>
      </w:r>
      <w:r w:rsidR="004749FC" w:rsidRPr="00EB0F7F">
        <w:t xml:space="preserve">e encourage you to </w:t>
      </w:r>
      <w:r w:rsidR="005F3A53" w:rsidRPr="00EB0F7F">
        <w:t>get</w:t>
      </w:r>
      <w:r w:rsidR="00875697" w:rsidRPr="00EB0F7F">
        <w:t xml:space="preserve"> your free copy of</w:t>
      </w:r>
      <w:r w:rsidR="004749FC" w:rsidRPr="00EB0F7F">
        <w:t xml:space="preserve"> </w:t>
      </w:r>
      <w:r w:rsidR="00875697" w:rsidRPr="00EB0F7F">
        <w:t>“</w:t>
      </w:r>
      <w:r w:rsidR="004749FC" w:rsidRPr="00EB0F7F">
        <w:t xml:space="preserve">Quit </w:t>
      </w:r>
      <w:r w:rsidR="00EB0F7F" w:rsidRPr="00EB0F7F">
        <w:t>smoking for good</w:t>
      </w:r>
      <w:r w:rsidR="004749FC" w:rsidRPr="00EB0F7F">
        <w:t xml:space="preserve">: </w:t>
      </w:r>
      <w:r w:rsidR="004F4C86" w:rsidRPr="00EB0F7F">
        <w:t>Wher</w:t>
      </w:r>
      <w:r w:rsidR="00EB0F7F" w:rsidRPr="00EB0F7F">
        <w:t>e to start in order to stop successfully</w:t>
      </w:r>
      <w:r w:rsidR="00875697" w:rsidRPr="00EB0F7F">
        <w:rPr>
          <w:i/>
        </w:rPr>
        <w:t xml:space="preserve">” by </w:t>
      </w:r>
      <w:r w:rsidR="00875697" w:rsidRPr="00EB0F7F">
        <w:rPr>
          <w:i/>
          <w:highlight w:val="yellow"/>
        </w:rPr>
        <w:t>&lt;insert instructions here&gt;</w:t>
      </w:r>
      <w:r w:rsidR="004749FC" w:rsidRPr="00EB0F7F">
        <w:rPr>
          <w:highlight w:val="yellow"/>
        </w:rPr>
        <w:t>.</w:t>
      </w:r>
      <w:r w:rsidR="004749FC" w:rsidRPr="00EB0F7F">
        <w:t xml:space="preserve"> </w:t>
      </w:r>
    </w:p>
    <w:p w14:paraId="61ECDC62" w14:textId="2FE983A6" w:rsidR="003435FE" w:rsidRPr="00EB0F7F" w:rsidRDefault="003435FE" w:rsidP="002800CB">
      <w:pPr>
        <w:pStyle w:val="Heading1"/>
      </w:pPr>
      <w:r w:rsidRPr="00EB0F7F">
        <w:t xml:space="preserve">Week </w:t>
      </w:r>
      <w:r w:rsidR="00EB0F7F">
        <w:t>2</w:t>
      </w:r>
    </w:p>
    <w:p w14:paraId="56CF7357" w14:textId="51F22CDC" w:rsidR="003435FE" w:rsidRPr="00EB0F7F" w:rsidRDefault="003435FE" w:rsidP="002800CB">
      <w:pPr>
        <w:pStyle w:val="Heading2"/>
      </w:pPr>
      <w:r w:rsidRPr="00EB0F7F">
        <w:t>Subject: Quitting</w:t>
      </w:r>
      <w:r w:rsidR="00EB0F7F" w:rsidRPr="00EB0F7F">
        <w:t xml:space="preserve"> smoking for good </w:t>
      </w:r>
    </w:p>
    <w:p w14:paraId="02FC173F" w14:textId="4B86DDB3" w:rsidR="00CC6546" w:rsidRPr="00EB0F7F" w:rsidRDefault="00C3183A" w:rsidP="00E94201">
      <w:r w:rsidRPr="00EB0F7F">
        <w:t>In movies</w:t>
      </w:r>
      <w:r w:rsidR="00F57B9A" w:rsidRPr="00EB0F7F">
        <w:t xml:space="preserve"> and television shows</w:t>
      </w:r>
      <w:r w:rsidRPr="00EB0F7F">
        <w:t xml:space="preserve">, </w:t>
      </w:r>
      <w:r w:rsidR="00B6432C">
        <w:t>smoking is often</w:t>
      </w:r>
      <w:r w:rsidRPr="00EB0F7F">
        <w:t xml:space="preserve"> depicted as glamorous.</w:t>
      </w:r>
      <w:r w:rsidR="00046C02" w:rsidRPr="00EB0F7F">
        <w:t xml:space="preserve"> Cigarettes are market</w:t>
      </w:r>
      <w:r w:rsidR="00F55ABF" w:rsidRPr="00EB0F7F">
        <w:t>ed</w:t>
      </w:r>
      <w:r w:rsidR="00046C02" w:rsidRPr="00EB0F7F">
        <w:t xml:space="preserve"> to young people as cool. </w:t>
      </w:r>
      <w:r w:rsidR="00916FBC" w:rsidRPr="00EB0F7F">
        <w:t>But smoking is</w:t>
      </w:r>
      <w:r w:rsidR="00A8697F" w:rsidRPr="00EB0F7F">
        <w:t xml:space="preserve"> not glamorous or cool</w:t>
      </w:r>
      <w:r w:rsidR="00834420" w:rsidRPr="00EB0F7F">
        <w:t xml:space="preserve">. </w:t>
      </w:r>
      <w:r w:rsidR="00A8697F" w:rsidRPr="00EB0F7F">
        <w:t>It’s deadly.</w:t>
      </w:r>
      <w:r w:rsidR="00DE1ED2" w:rsidRPr="00EB0F7F">
        <w:t xml:space="preserve"> </w:t>
      </w:r>
      <w:r w:rsidR="004F4D50" w:rsidRPr="00EB0F7F">
        <w:t xml:space="preserve">That’s not an exaggeration—it’s the conclusion of </w:t>
      </w:r>
      <w:r w:rsidR="000A3B64" w:rsidRPr="00EB0F7F">
        <w:t xml:space="preserve">experts around the world. </w:t>
      </w:r>
      <w:r w:rsidR="00345F6B" w:rsidRPr="00EB0F7F">
        <w:t xml:space="preserve">There are many reasons that </w:t>
      </w:r>
      <w:r w:rsidR="008A0284" w:rsidRPr="00EB0F7F">
        <w:t>cigarette</w:t>
      </w:r>
      <w:r w:rsidR="00345F6B" w:rsidRPr="00EB0F7F">
        <w:t xml:space="preserve"> smoke is</w:t>
      </w:r>
      <w:r w:rsidR="0072445D" w:rsidRPr="00EB0F7F">
        <w:t xml:space="preserve"> </w:t>
      </w:r>
      <w:r w:rsidR="00FA4BB8" w:rsidRPr="00EB0F7F">
        <w:t>the cause of so many health problems</w:t>
      </w:r>
      <w:r w:rsidR="0072445D" w:rsidRPr="00EB0F7F">
        <w:t>:</w:t>
      </w:r>
      <w:r w:rsidR="00EB0F7F" w:rsidRPr="00EB0F7F">
        <w:rPr>
          <w:rStyle w:val="FootnoteReference"/>
        </w:rPr>
        <w:t xml:space="preserve"> </w:t>
      </w:r>
      <w:r w:rsidR="00EB0F7F" w:rsidRPr="00EB0F7F">
        <w:rPr>
          <w:rStyle w:val="FootnoteReference"/>
        </w:rPr>
        <w:footnoteReference w:id="2"/>
      </w:r>
    </w:p>
    <w:p w14:paraId="3DF9B016" w14:textId="1C4FED65" w:rsidR="0072445D" w:rsidRPr="00EB0F7F" w:rsidRDefault="005E54FE" w:rsidP="003E50CA">
      <w:pPr>
        <w:pStyle w:val="ListParagraph"/>
        <w:numPr>
          <w:ilvl w:val="0"/>
          <w:numId w:val="19"/>
        </w:numPr>
      </w:pPr>
      <w:r w:rsidRPr="00EB0F7F">
        <w:t xml:space="preserve">Tobacco smoke </w:t>
      </w:r>
      <w:r w:rsidR="00355CB1" w:rsidRPr="00EB0F7F">
        <w:t>contains</w:t>
      </w:r>
      <w:r w:rsidR="0072445D" w:rsidRPr="00EB0F7F">
        <w:t xml:space="preserve"> more tha</w:t>
      </w:r>
      <w:r w:rsidR="00C76FA9" w:rsidRPr="00EB0F7F">
        <w:t>n 7,000 chemicals</w:t>
      </w:r>
      <w:r w:rsidRPr="00EB0F7F">
        <w:t>: hundreds are toxic and about 70 can cause cancer</w:t>
      </w:r>
    </w:p>
    <w:p w14:paraId="31E1863F" w14:textId="707A8EC8" w:rsidR="00C76FA9" w:rsidRPr="00EB0F7F" w:rsidRDefault="00AF5C92" w:rsidP="003E50CA">
      <w:pPr>
        <w:pStyle w:val="ListParagraph"/>
        <w:numPr>
          <w:ilvl w:val="0"/>
          <w:numId w:val="19"/>
        </w:numPr>
      </w:pPr>
      <w:r w:rsidRPr="00EB0F7F">
        <w:t>The</w:t>
      </w:r>
      <w:r w:rsidR="006E649C" w:rsidRPr="00EB0F7F">
        <w:t>se</w:t>
      </w:r>
      <w:r w:rsidRPr="00EB0F7F">
        <w:t xml:space="preserve"> poisonous chemicals reach every organ in your body</w:t>
      </w:r>
    </w:p>
    <w:p w14:paraId="546199CC" w14:textId="4310ED2D" w:rsidR="00AF5C92" w:rsidRPr="00EB0F7F" w:rsidRDefault="00AF5C92" w:rsidP="003E50CA">
      <w:pPr>
        <w:pStyle w:val="ListParagraph"/>
        <w:numPr>
          <w:ilvl w:val="0"/>
          <w:numId w:val="19"/>
        </w:numPr>
      </w:pPr>
      <w:r w:rsidRPr="00EB0F7F">
        <w:t>They cause inflammation and damage to cells throughout the body</w:t>
      </w:r>
    </w:p>
    <w:p w14:paraId="761B1E65" w14:textId="3527DB34" w:rsidR="00994DE7" w:rsidRPr="00EB0F7F" w:rsidRDefault="009B15C6" w:rsidP="003E50CA">
      <w:pPr>
        <w:pStyle w:val="ListParagraph"/>
        <w:numPr>
          <w:ilvl w:val="0"/>
          <w:numId w:val="19"/>
        </w:numPr>
      </w:pPr>
      <w:r w:rsidRPr="00EB0F7F">
        <w:t>They</w:t>
      </w:r>
      <w:r w:rsidR="00DA7EE2" w:rsidRPr="00EB0F7F">
        <w:t xml:space="preserve"> can</w:t>
      </w:r>
      <w:r w:rsidR="00511FAD" w:rsidRPr="00EB0F7F">
        <w:t xml:space="preserve"> disrupt your body</w:t>
      </w:r>
      <w:r w:rsidR="00AB3974" w:rsidRPr="00EB0F7F">
        <w:t>’s</w:t>
      </w:r>
      <w:r w:rsidR="00511FAD" w:rsidRPr="00EB0F7F">
        <w:t xml:space="preserve"> ability to heal</w:t>
      </w:r>
    </w:p>
    <w:p w14:paraId="5E53360E" w14:textId="320B967A" w:rsidR="0062028A" w:rsidRPr="00EB0F7F" w:rsidRDefault="00DA7EE2" w:rsidP="003E50CA">
      <w:pPr>
        <w:pStyle w:val="ListParagraph"/>
        <w:numPr>
          <w:ilvl w:val="0"/>
          <w:numId w:val="19"/>
        </w:numPr>
      </w:pPr>
      <w:r w:rsidRPr="00EB0F7F">
        <w:t>Once tobacco has damaged cells, they can grow uncontrollably as cancer</w:t>
      </w:r>
    </w:p>
    <w:p w14:paraId="0A833552" w14:textId="1E46A4E7" w:rsidR="00D946C0" w:rsidRPr="00EB0F7F" w:rsidRDefault="007A0AF1" w:rsidP="00E94201">
      <w:r w:rsidRPr="00EB0F7F">
        <w:t xml:space="preserve">Cigarettes are also designed to be </w:t>
      </w:r>
      <w:r w:rsidR="00176FCA">
        <w:t>highly</w:t>
      </w:r>
      <w:r w:rsidR="00DE1ED2" w:rsidRPr="00EB0F7F">
        <w:t xml:space="preserve"> addictive. </w:t>
      </w:r>
      <w:r w:rsidR="00E94201" w:rsidRPr="00EB0F7F">
        <w:t xml:space="preserve">But it’s not impossible to quit. </w:t>
      </w:r>
      <w:r w:rsidR="003D4FDD" w:rsidRPr="00EB0F7F">
        <w:t>And the benefits have also been documented:</w:t>
      </w:r>
      <w:r w:rsidR="00EB0F7F" w:rsidRPr="00EB0F7F">
        <w:rPr>
          <w:vertAlign w:val="superscript"/>
        </w:rPr>
        <w:t xml:space="preserve"> 1</w:t>
      </w:r>
    </w:p>
    <w:p w14:paraId="769C2C93" w14:textId="26FBBBB8" w:rsidR="00B92E66" w:rsidRPr="00EB0F7F" w:rsidRDefault="00FB20A2" w:rsidP="00B92E66">
      <w:pPr>
        <w:numPr>
          <w:ilvl w:val="0"/>
          <w:numId w:val="16"/>
        </w:numPr>
        <w:spacing w:before="100" w:beforeAutospacing="1" w:after="100" w:afterAutospacing="1"/>
        <w:rPr>
          <w:rFonts w:eastAsia="Times New Roman" w:cs="Times New Roman"/>
          <w:bCs/>
        </w:rPr>
      </w:pPr>
      <w:r w:rsidRPr="00EB0F7F">
        <w:rPr>
          <w:rFonts w:eastAsia="Times New Roman" w:cs="Times New Roman"/>
        </w:rPr>
        <w:t>Y</w:t>
      </w:r>
      <w:r w:rsidR="00B92E66" w:rsidRPr="00EB0F7F">
        <w:rPr>
          <w:rFonts w:eastAsia="Times New Roman" w:cs="Times New Roman"/>
        </w:rPr>
        <w:t>our risk for a heart attack drops sharply</w:t>
      </w:r>
      <w:r w:rsidRPr="00EB0F7F">
        <w:rPr>
          <w:rFonts w:eastAsia="Times New Roman" w:cs="Times New Roman"/>
        </w:rPr>
        <w:t xml:space="preserve"> after just one year</w:t>
      </w:r>
      <w:r w:rsidR="00B92E66" w:rsidRPr="00EB0F7F">
        <w:rPr>
          <w:rFonts w:eastAsia="Times New Roman" w:cs="Times New Roman"/>
        </w:rPr>
        <w:t>.</w:t>
      </w:r>
    </w:p>
    <w:p w14:paraId="6066ED20" w14:textId="5CB4C496" w:rsidR="00B92E66" w:rsidRPr="00EB0F7F" w:rsidRDefault="00FB20A2" w:rsidP="00B92E66">
      <w:pPr>
        <w:numPr>
          <w:ilvl w:val="0"/>
          <w:numId w:val="16"/>
        </w:numPr>
        <w:spacing w:before="100" w:beforeAutospacing="1" w:after="100" w:afterAutospacing="1"/>
        <w:rPr>
          <w:rFonts w:eastAsia="Times New Roman" w:cs="Times New Roman"/>
          <w:bCs/>
        </w:rPr>
      </w:pPr>
      <w:r w:rsidRPr="00EB0F7F">
        <w:rPr>
          <w:rFonts w:eastAsia="Times New Roman" w:cs="Times New Roman"/>
        </w:rPr>
        <w:t>Y</w:t>
      </w:r>
      <w:r w:rsidR="00B92E66" w:rsidRPr="00EB0F7F">
        <w:rPr>
          <w:rFonts w:eastAsia="Times New Roman" w:cs="Times New Roman"/>
        </w:rPr>
        <w:t xml:space="preserve">our risk for stroke could fall to about the same as a </w:t>
      </w:r>
      <w:proofErr w:type="gramStart"/>
      <w:r w:rsidR="00B92E66" w:rsidRPr="00EB0F7F">
        <w:rPr>
          <w:rFonts w:eastAsia="Times New Roman" w:cs="Times New Roman"/>
        </w:rPr>
        <w:t>non</w:t>
      </w:r>
      <w:r w:rsidR="00EB0F7F">
        <w:rPr>
          <w:rFonts w:eastAsia="Times New Roman" w:cs="Times New Roman"/>
        </w:rPr>
        <w:t>-</w:t>
      </w:r>
      <w:r w:rsidR="00B92E66" w:rsidRPr="00EB0F7F">
        <w:rPr>
          <w:rFonts w:eastAsia="Times New Roman" w:cs="Times New Roman"/>
        </w:rPr>
        <w:t>smoker’s</w:t>
      </w:r>
      <w:proofErr w:type="gramEnd"/>
      <w:r w:rsidRPr="00EB0F7F">
        <w:rPr>
          <w:rFonts w:eastAsia="Times New Roman" w:cs="Times New Roman"/>
        </w:rPr>
        <w:t xml:space="preserve"> within two to five years</w:t>
      </w:r>
      <w:r w:rsidR="00B92E66" w:rsidRPr="00EB0F7F">
        <w:rPr>
          <w:rFonts w:eastAsia="Times New Roman" w:cs="Times New Roman"/>
        </w:rPr>
        <w:t>.</w:t>
      </w:r>
    </w:p>
    <w:p w14:paraId="67A3C9DA" w14:textId="173100D2" w:rsidR="00B92E66" w:rsidRPr="00EB0F7F" w:rsidRDefault="00FB20A2" w:rsidP="00B92E66">
      <w:pPr>
        <w:numPr>
          <w:ilvl w:val="0"/>
          <w:numId w:val="16"/>
        </w:numPr>
        <w:spacing w:before="100" w:beforeAutospacing="1" w:after="100" w:afterAutospacing="1"/>
        <w:rPr>
          <w:rFonts w:eastAsia="Times New Roman" w:cs="Times New Roman"/>
          <w:bCs/>
        </w:rPr>
      </w:pPr>
      <w:r w:rsidRPr="00EB0F7F">
        <w:rPr>
          <w:rFonts w:eastAsia="Times New Roman" w:cs="Times New Roman"/>
        </w:rPr>
        <w:t>Y</w:t>
      </w:r>
      <w:r w:rsidR="00B92E66" w:rsidRPr="00EB0F7F">
        <w:rPr>
          <w:rFonts w:eastAsia="Times New Roman" w:cs="Times New Roman"/>
        </w:rPr>
        <w:t xml:space="preserve">our risks for cancers of the mouth, throat, </w:t>
      </w:r>
      <w:proofErr w:type="spellStart"/>
      <w:r w:rsidR="00B92E66" w:rsidRPr="00EB0F7F">
        <w:rPr>
          <w:rFonts w:eastAsia="Times New Roman" w:cs="Times New Roman"/>
        </w:rPr>
        <w:t>esophagus</w:t>
      </w:r>
      <w:proofErr w:type="spellEnd"/>
      <w:r w:rsidR="00B92E66" w:rsidRPr="00EB0F7F">
        <w:rPr>
          <w:rFonts w:eastAsia="Times New Roman" w:cs="Times New Roman"/>
        </w:rPr>
        <w:t xml:space="preserve">, and bladder drop by half within </w:t>
      </w:r>
      <w:r w:rsidR="00CE4BD8">
        <w:rPr>
          <w:rFonts w:eastAsia="Times New Roman" w:cs="Times New Roman"/>
        </w:rPr>
        <w:t>five</w:t>
      </w:r>
      <w:r w:rsidR="00B92E66" w:rsidRPr="00EB0F7F">
        <w:rPr>
          <w:rFonts w:eastAsia="Times New Roman" w:cs="Times New Roman"/>
        </w:rPr>
        <w:t xml:space="preserve"> years.</w:t>
      </w:r>
    </w:p>
    <w:p w14:paraId="1183993F" w14:textId="3E999B21" w:rsidR="00B92E66" w:rsidRPr="00EB0F7F" w:rsidRDefault="00FB20A2" w:rsidP="00B92E66">
      <w:pPr>
        <w:numPr>
          <w:ilvl w:val="0"/>
          <w:numId w:val="16"/>
        </w:numPr>
        <w:spacing w:before="100" w:beforeAutospacing="1" w:after="100" w:afterAutospacing="1"/>
        <w:rPr>
          <w:rFonts w:eastAsia="Times New Roman" w:cs="Times New Roman"/>
          <w:bCs/>
        </w:rPr>
      </w:pPr>
      <w:r w:rsidRPr="00EB0F7F">
        <w:rPr>
          <w:rFonts w:eastAsia="Times New Roman" w:cs="Times New Roman"/>
        </w:rPr>
        <w:t>Y</w:t>
      </w:r>
      <w:r w:rsidR="00B92E66" w:rsidRPr="00EB0F7F">
        <w:rPr>
          <w:rFonts w:eastAsia="Times New Roman" w:cs="Times New Roman"/>
        </w:rPr>
        <w:t xml:space="preserve">our risk </w:t>
      </w:r>
      <w:r w:rsidR="00B8188A" w:rsidRPr="00EB0F7F">
        <w:rPr>
          <w:rFonts w:eastAsia="Times New Roman" w:cs="Times New Roman"/>
        </w:rPr>
        <w:t xml:space="preserve">of </w:t>
      </w:r>
      <w:r w:rsidR="0001006B" w:rsidRPr="00EB0F7F">
        <w:rPr>
          <w:rFonts w:eastAsia="Times New Roman" w:cs="Times New Roman"/>
        </w:rPr>
        <w:t>dying from</w:t>
      </w:r>
      <w:r w:rsidR="00B92E66" w:rsidRPr="00EB0F7F">
        <w:rPr>
          <w:rFonts w:eastAsia="Times New Roman" w:cs="Times New Roman"/>
        </w:rPr>
        <w:t xml:space="preserve"> lung cancer drops by half</w:t>
      </w:r>
      <w:r w:rsidRPr="00EB0F7F">
        <w:rPr>
          <w:rFonts w:eastAsia="Times New Roman" w:cs="Times New Roman"/>
        </w:rPr>
        <w:t xml:space="preserve"> after ten years</w:t>
      </w:r>
      <w:r w:rsidR="00B92E66" w:rsidRPr="00EB0F7F">
        <w:rPr>
          <w:rFonts w:eastAsia="Times New Roman" w:cs="Times New Roman"/>
        </w:rPr>
        <w:t>.</w:t>
      </w:r>
    </w:p>
    <w:p w14:paraId="29F1C977" w14:textId="00A03BE3" w:rsidR="001B25E0" w:rsidRPr="00EB0F7F" w:rsidRDefault="00262F3C" w:rsidP="003435FE">
      <w:r w:rsidRPr="00EB0F7F">
        <w:t>P</w:t>
      </w:r>
      <w:r w:rsidR="00F100FE" w:rsidRPr="00EB0F7F">
        <w:t>lease</w:t>
      </w:r>
      <w:r w:rsidR="00FB20A2" w:rsidRPr="00EB0F7F">
        <w:t xml:space="preserve"> </w:t>
      </w:r>
      <w:r w:rsidR="00F100FE" w:rsidRPr="00EB0F7F">
        <w:t xml:space="preserve">get </w:t>
      </w:r>
      <w:r w:rsidR="00DB43ED" w:rsidRPr="00EB0F7F">
        <w:t>your</w:t>
      </w:r>
      <w:r w:rsidR="00F100FE" w:rsidRPr="00EB0F7F">
        <w:t xml:space="preserve"> </w:t>
      </w:r>
      <w:r w:rsidR="00FB20A2" w:rsidRPr="00EB0F7F">
        <w:t>free copy of “</w:t>
      </w:r>
      <w:r w:rsidR="006C74C2" w:rsidRPr="00EB0F7F">
        <w:t xml:space="preserve">Quit </w:t>
      </w:r>
      <w:r w:rsidR="00675AE0">
        <w:t>s</w:t>
      </w:r>
      <w:r w:rsidR="006C74C2" w:rsidRPr="00EB0F7F">
        <w:t xml:space="preserve">moking for </w:t>
      </w:r>
      <w:r w:rsidR="00675AE0">
        <w:t>g</w:t>
      </w:r>
      <w:r w:rsidR="006C74C2" w:rsidRPr="00EB0F7F">
        <w:t xml:space="preserve">ood: Where to </w:t>
      </w:r>
      <w:r w:rsidR="00675AE0">
        <w:t>s</w:t>
      </w:r>
      <w:r w:rsidR="006C74C2" w:rsidRPr="00EB0F7F">
        <w:t xml:space="preserve">tart in </w:t>
      </w:r>
      <w:r w:rsidR="00675AE0">
        <w:t>o</w:t>
      </w:r>
      <w:r w:rsidR="006C74C2" w:rsidRPr="00EB0F7F">
        <w:t xml:space="preserve">rder to </w:t>
      </w:r>
      <w:r w:rsidR="00675AE0">
        <w:t>s</w:t>
      </w:r>
      <w:r w:rsidR="006C74C2" w:rsidRPr="00EB0F7F">
        <w:t xml:space="preserve">top </w:t>
      </w:r>
      <w:r w:rsidR="00675AE0">
        <w:t>s</w:t>
      </w:r>
      <w:r w:rsidR="006C74C2" w:rsidRPr="00EB0F7F">
        <w:t>uccessfully</w:t>
      </w:r>
      <w:r w:rsidR="00FB20A2" w:rsidRPr="00EB0F7F">
        <w:t xml:space="preserve">” by </w:t>
      </w:r>
      <w:r w:rsidR="00FB20A2" w:rsidRPr="00EB0F7F">
        <w:rPr>
          <w:highlight w:val="yellow"/>
        </w:rPr>
        <w:t>&lt;insert instructions here&gt;</w:t>
      </w:r>
      <w:r w:rsidR="006C74C2" w:rsidRPr="00EB0F7F">
        <w:rPr>
          <w:highlight w:val="yellow"/>
        </w:rPr>
        <w:t>.</w:t>
      </w:r>
      <w:r w:rsidR="006C74C2" w:rsidRPr="00EB0F7F">
        <w:t xml:space="preserve"> </w:t>
      </w:r>
      <w:r w:rsidR="00177A1C" w:rsidRPr="00EB0F7F">
        <w:t>It provides</w:t>
      </w:r>
      <w:r w:rsidR="00DB43ED" w:rsidRPr="00EB0F7F">
        <w:t xml:space="preserve"> practical </w:t>
      </w:r>
      <w:r w:rsidR="00231399" w:rsidRPr="00EB0F7F">
        <w:t>tips and tools</w:t>
      </w:r>
      <w:r w:rsidR="00665FF3" w:rsidRPr="00EB0F7F">
        <w:t xml:space="preserve"> you can use—</w:t>
      </w:r>
      <w:r w:rsidR="00177A1C" w:rsidRPr="00EB0F7F">
        <w:t>and share with</w:t>
      </w:r>
      <w:r w:rsidR="00665FF3" w:rsidRPr="00EB0F7F">
        <w:t xml:space="preserve"> others who are trying to quit</w:t>
      </w:r>
      <w:r w:rsidR="00DB43ED" w:rsidRPr="00EB0F7F">
        <w:t>.</w:t>
      </w:r>
    </w:p>
    <w:p w14:paraId="40C06D3A" w14:textId="77777777" w:rsidR="002C69C4" w:rsidRPr="00EB0F7F" w:rsidRDefault="002C69C4" w:rsidP="00C8473D"/>
    <w:p w14:paraId="3C867228" w14:textId="77777777" w:rsidR="00B802D0" w:rsidRPr="00EB0F7F" w:rsidRDefault="00B802D0">
      <w:pPr>
        <w:spacing w:before="0" w:after="0"/>
        <w:rPr>
          <w:rFonts w:asciiTheme="majorHAnsi" w:eastAsiaTheme="majorEastAsia" w:hAnsiTheme="majorHAnsi" w:cstheme="majorBidi"/>
          <w:b/>
          <w:color w:val="17365D" w:themeColor="text2" w:themeShade="BF"/>
          <w:spacing w:val="5"/>
          <w:kern w:val="28"/>
          <w:sz w:val="28"/>
          <w:szCs w:val="28"/>
        </w:rPr>
      </w:pPr>
      <w:r w:rsidRPr="00EB0F7F">
        <w:br w:type="page"/>
      </w:r>
    </w:p>
    <w:p w14:paraId="2E9C2E17" w14:textId="41CBA504" w:rsidR="005969EE" w:rsidRPr="00EB0F7F" w:rsidRDefault="005969EE" w:rsidP="00EB0F7F">
      <w:pPr>
        <w:pStyle w:val="Heading1"/>
      </w:pPr>
      <w:r w:rsidRPr="00EB0F7F">
        <w:lastRenderedPageBreak/>
        <w:t xml:space="preserve">Week </w:t>
      </w:r>
      <w:r w:rsidR="003435FE" w:rsidRPr="00EB0F7F">
        <w:t>3</w:t>
      </w:r>
      <w:r w:rsidRPr="00EB0F7F">
        <w:t xml:space="preserve"> </w:t>
      </w:r>
    </w:p>
    <w:p w14:paraId="67B1D4EC" w14:textId="532E94EF" w:rsidR="00F21A26" w:rsidRPr="00EB0F7F" w:rsidRDefault="005969EE" w:rsidP="001610E5">
      <w:pPr>
        <w:pStyle w:val="Heading2"/>
      </w:pPr>
      <w:r w:rsidRPr="00EB0F7F">
        <w:t xml:space="preserve">Subject: </w:t>
      </w:r>
      <w:r w:rsidR="00B92607" w:rsidRPr="00EB0F7F">
        <w:t>E-</w:t>
      </w:r>
      <w:r w:rsidR="00BC0705" w:rsidRPr="00EB0F7F">
        <w:t>C</w:t>
      </w:r>
      <w:r w:rsidR="00B92607" w:rsidRPr="00EB0F7F">
        <w:t>igarettes</w:t>
      </w:r>
      <w:r w:rsidR="001610E5" w:rsidRPr="00EB0F7F">
        <w:t xml:space="preserve"> – What to </w:t>
      </w:r>
      <w:r w:rsidR="00EB0F7F">
        <w:t>k</w:t>
      </w:r>
      <w:r w:rsidR="001610E5" w:rsidRPr="00EB0F7F">
        <w:t xml:space="preserve">now </w:t>
      </w:r>
    </w:p>
    <w:p w14:paraId="6E429F63" w14:textId="77777777" w:rsidR="00003394" w:rsidRPr="00EB0F7F" w:rsidRDefault="00003394" w:rsidP="00D900B5"/>
    <w:p w14:paraId="361C19C8" w14:textId="50CDD527" w:rsidR="00471412" w:rsidRPr="00EB0F7F" w:rsidRDefault="0023468F" w:rsidP="00D900B5">
      <w:r w:rsidRPr="00EB0F7F">
        <w:t>E</w:t>
      </w:r>
      <w:r w:rsidR="002775C7" w:rsidRPr="00EB0F7F">
        <w:t>lectronic cigarettes (e-cigarettes) are the subject of controversy</w:t>
      </w:r>
      <w:r w:rsidR="00754746" w:rsidRPr="00EB0F7F">
        <w:t>. Proponents claim</w:t>
      </w:r>
      <w:r w:rsidR="00471412" w:rsidRPr="00EB0F7F">
        <w:t xml:space="preserve"> they’re safe—or at least safer than cigarette smoking. After all, they produce a </w:t>
      </w:r>
      <w:r w:rsidR="003C141B">
        <w:t>vapor</w:t>
      </w:r>
      <w:r w:rsidR="00471412" w:rsidRPr="00EB0F7F">
        <w:t xml:space="preserve">, not </w:t>
      </w:r>
      <w:r w:rsidR="00754746" w:rsidRPr="00EB0F7F">
        <w:t>nasty, noxious</w:t>
      </w:r>
      <w:r w:rsidR="00471412" w:rsidRPr="00EB0F7F">
        <w:t xml:space="preserve"> smoke.</w:t>
      </w:r>
      <w:r w:rsidR="00285AF2" w:rsidRPr="00EB0F7F">
        <w:t xml:space="preserve"> </w:t>
      </w:r>
      <w:r w:rsidR="009C2296" w:rsidRPr="00EB0F7F">
        <w:t>Right?</w:t>
      </w:r>
    </w:p>
    <w:p w14:paraId="2A2DB5CB" w14:textId="77777777" w:rsidR="009C2296" w:rsidRPr="00EB0F7F" w:rsidRDefault="009C2296" w:rsidP="00D900B5">
      <w:r w:rsidRPr="00EB0F7F">
        <w:t xml:space="preserve">Unfortunately, it’s not as simple as that. </w:t>
      </w:r>
    </w:p>
    <w:p w14:paraId="10F727F4" w14:textId="7DFE4FF5" w:rsidR="00756B07" w:rsidRPr="00EB0F7F" w:rsidRDefault="00756B07" w:rsidP="00D900B5">
      <w:r w:rsidRPr="00EB0F7F">
        <w:t xml:space="preserve">Most e-cigarettes contain nicotine, which is why </w:t>
      </w:r>
      <w:r w:rsidR="00FD49D1" w:rsidRPr="00EB0F7F">
        <w:t xml:space="preserve">they are </w:t>
      </w:r>
      <w:r w:rsidR="008A31A3" w:rsidRPr="00EB0F7F">
        <w:t xml:space="preserve">often </w:t>
      </w:r>
      <w:r w:rsidR="00FD49D1" w:rsidRPr="00EB0F7F">
        <w:t>classified</w:t>
      </w:r>
      <w:r w:rsidRPr="00EB0F7F">
        <w:t xml:space="preserve"> </w:t>
      </w:r>
      <w:r w:rsidR="00FD49D1" w:rsidRPr="00EB0F7F">
        <w:t>as</w:t>
      </w:r>
      <w:r w:rsidRPr="00EB0F7F">
        <w:t xml:space="preserve"> </w:t>
      </w:r>
      <w:r w:rsidR="00E70273" w:rsidRPr="00EB0F7F">
        <w:t>electronic nicotine delivery systems (E</w:t>
      </w:r>
      <w:r w:rsidRPr="00EB0F7F">
        <w:t>NDS).</w:t>
      </w:r>
      <w:r w:rsidR="002B7AC6" w:rsidRPr="00EB0F7F">
        <w:t xml:space="preserve"> </w:t>
      </w:r>
      <w:r w:rsidR="003C5EB4" w:rsidRPr="00EB0F7F">
        <w:t>You may also see e-cigarettes</w:t>
      </w:r>
      <w:r w:rsidR="008A31A3" w:rsidRPr="00EB0F7F">
        <w:t xml:space="preserve"> classified as “vaping” devices (short for</w:t>
      </w:r>
      <w:r w:rsidR="00176FCA">
        <w:t xml:space="preserve"> vapor</w:t>
      </w:r>
      <w:r w:rsidR="003C5EB4" w:rsidRPr="00EB0F7F">
        <w:t>)</w:t>
      </w:r>
      <w:r w:rsidR="00142293" w:rsidRPr="00EB0F7F">
        <w:t>, which may be a broader category of inhalation devices</w:t>
      </w:r>
      <w:r w:rsidR="003C5EB4" w:rsidRPr="00EB0F7F">
        <w:t xml:space="preserve">. </w:t>
      </w:r>
    </w:p>
    <w:p w14:paraId="089A1902" w14:textId="204E58AD" w:rsidR="00F86497" w:rsidRDefault="00522B9E" w:rsidP="00CA6FFE">
      <w:r>
        <w:t>T</w:t>
      </w:r>
      <w:r w:rsidRPr="00EB0F7F">
        <w:t xml:space="preserve">he </w:t>
      </w:r>
      <w:r w:rsidR="00AE61E4" w:rsidRPr="00EB0F7F">
        <w:t xml:space="preserve">aerosol created by ENDS products </w:t>
      </w:r>
      <w:r w:rsidR="00087382" w:rsidRPr="00EB0F7F">
        <w:t>is</w:t>
      </w:r>
      <w:r w:rsidR="00AE61E4" w:rsidRPr="00EB0F7F">
        <w:t xml:space="preserve"> not harmless</w:t>
      </w:r>
      <w:r w:rsidR="009832C8" w:rsidRPr="00EB0F7F">
        <w:t xml:space="preserve"> water </w:t>
      </w:r>
      <w:r w:rsidR="003C141B">
        <w:t>vapor</w:t>
      </w:r>
      <w:r w:rsidR="00AE61E4" w:rsidRPr="00EB0F7F">
        <w:t>.</w:t>
      </w:r>
      <w:r w:rsidR="00EB0F7F" w:rsidRPr="00EB0F7F">
        <w:rPr>
          <w:rStyle w:val="FootnoteReference"/>
        </w:rPr>
        <w:t xml:space="preserve"> </w:t>
      </w:r>
      <w:r w:rsidR="00EB0F7F" w:rsidRPr="00EB0F7F">
        <w:rPr>
          <w:rStyle w:val="FootnoteReference"/>
        </w:rPr>
        <w:footnoteReference w:id="3"/>
      </w:r>
      <w:r w:rsidR="00AE61E4" w:rsidRPr="00EB0F7F">
        <w:t xml:space="preserve"> </w:t>
      </w:r>
      <w:r w:rsidR="00011A38" w:rsidRPr="00EB0F7F">
        <w:t>In addition to nicotine, ENDS aerosols can contain heavy metals, ultrafine particulate, and cancer-causing agents like acrolein</w:t>
      </w:r>
      <w:r w:rsidR="00567FE8" w:rsidRPr="00EB0F7F">
        <w:t>.</w:t>
      </w:r>
      <w:r w:rsidR="00EB0F7F" w:rsidRPr="00EB0F7F">
        <w:rPr>
          <w:vertAlign w:val="superscript"/>
        </w:rPr>
        <w:t>1</w:t>
      </w:r>
      <w:r w:rsidR="008E2AEA" w:rsidRPr="00EB0F7F">
        <w:t xml:space="preserve"> They also contain chemicals like propylene glycol or </w:t>
      </w:r>
      <w:proofErr w:type="spellStart"/>
      <w:r w:rsidR="008E2AEA" w:rsidRPr="00EB0F7F">
        <w:t>glycerin</w:t>
      </w:r>
      <w:proofErr w:type="spellEnd"/>
      <w:r w:rsidR="008E2AEA" w:rsidRPr="00EB0F7F">
        <w:t xml:space="preserve"> that may be approved for use in food, but have not been approved for inhalation.</w:t>
      </w:r>
      <w:r w:rsidR="00EB0F7F" w:rsidRPr="00EB0F7F">
        <w:rPr>
          <w:vertAlign w:val="superscript"/>
        </w:rPr>
        <w:t xml:space="preserve"> 1</w:t>
      </w:r>
      <w:r w:rsidR="008E2AEA" w:rsidRPr="00EB0F7F">
        <w:t xml:space="preserve"> </w:t>
      </w:r>
    </w:p>
    <w:p w14:paraId="6FE374DB" w14:textId="120026F2" w:rsidR="00011A38" w:rsidRPr="00EB0F7F" w:rsidRDefault="00F86497" w:rsidP="00CA6FFE">
      <w:proofErr w:type="gramStart"/>
      <w:r w:rsidRPr="00F86497">
        <w:t>In particular, vaping</w:t>
      </w:r>
      <w:proofErr w:type="gramEnd"/>
      <w:r w:rsidRPr="00F86497">
        <w:t xml:space="preserve"> has been associated with severe lung disease. While further research is needed, many experts recommend avoiding all vaping until more is known. If you do decide to vape, be especially sure to stick with brand name e-cigarette products without modification (such as adding marijuana or other drugs) and </w:t>
      </w:r>
      <w:proofErr w:type="gramStart"/>
      <w:r w:rsidRPr="00F86497">
        <w:t>definitely avoid</w:t>
      </w:r>
      <w:proofErr w:type="gramEnd"/>
      <w:r w:rsidRPr="00F86497">
        <w:t xml:space="preserve"> e-cigarettes bought “off the street.”</w:t>
      </w:r>
      <w:r w:rsidRPr="00F86497">
        <w:rPr>
          <w:vertAlign w:val="superscript"/>
        </w:rPr>
        <w:t>2</w:t>
      </w:r>
    </w:p>
    <w:p w14:paraId="540E6C96" w14:textId="2AE2D115" w:rsidR="00D6756C" w:rsidRPr="00EB0F7F" w:rsidRDefault="006D03DD" w:rsidP="00CA6FFE">
      <w:pPr>
        <w:rPr>
          <w:rFonts w:ascii="MyriadPro-Regular" w:hAnsi="MyriadPro-Regular" w:cs="MyriadPro-Regular"/>
        </w:rPr>
      </w:pPr>
      <w:r w:rsidRPr="00EB0F7F">
        <w:t xml:space="preserve">Unfortunately, no one has </w:t>
      </w:r>
      <w:r w:rsidR="007F630D" w:rsidRPr="00EB0F7F">
        <w:t xml:space="preserve">yet developed </w:t>
      </w:r>
      <w:r w:rsidRPr="00EB0F7F">
        <w:t>a pill</w:t>
      </w:r>
      <w:r w:rsidR="00A17830" w:rsidRPr="00EB0F7F">
        <w:t xml:space="preserve">, </w:t>
      </w:r>
      <w:r w:rsidRPr="00EB0F7F">
        <w:t>patch</w:t>
      </w:r>
      <w:r w:rsidR="00176FCA">
        <w:t>,</w:t>
      </w:r>
      <w:r w:rsidR="00A17830" w:rsidRPr="00EB0F7F">
        <w:t xml:space="preserve"> or device</w:t>
      </w:r>
      <w:r w:rsidR="001505CE" w:rsidRPr="00EB0F7F">
        <w:t xml:space="preserve"> (like a harmless </w:t>
      </w:r>
      <w:r w:rsidR="003A0BAA" w:rsidRPr="00EB0F7F">
        <w:t xml:space="preserve">electronic </w:t>
      </w:r>
      <w:r w:rsidR="001505CE" w:rsidRPr="00EB0F7F">
        <w:t>cigarette)</w:t>
      </w:r>
      <w:r w:rsidR="00A17830" w:rsidRPr="00EB0F7F">
        <w:t xml:space="preserve"> </w:t>
      </w:r>
      <w:r w:rsidRPr="00EB0F7F">
        <w:t xml:space="preserve">that guarantees you’ll quit smoking. </w:t>
      </w:r>
      <w:r w:rsidR="00333F40" w:rsidRPr="00EB0F7F">
        <w:t xml:space="preserve">But </w:t>
      </w:r>
      <w:r w:rsidR="00E43C54" w:rsidRPr="00EB0F7F">
        <w:t xml:space="preserve">having a plan </w:t>
      </w:r>
      <w:r w:rsidR="00D80DC8" w:rsidRPr="00EB0F7F">
        <w:t>is a good place to start any journey</w:t>
      </w:r>
      <w:r w:rsidR="00662F8B" w:rsidRPr="00EB0F7F">
        <w:t xml:space="preserve"> with determination and confidence.</w:t>
      </w:r>
      <w:r w:rsidR="00E43C54" w:rsidRPr="00EB0F7F">
        <w:t xml:space="preserve"> </w:t>
      </w:r>
      <w:r w:rsidR="00D1017E" w:rsidRPr="00EB0F7F">
        <w:t>Th</w:t>
      </w:r>
      <w:r w:rsidR="00EB0F7F">
        <w:t>e</w:t>
      </w:r>
      <w:r w:rsidR="00D900B5" w:rsidRPr="00EB0F7F">
        <w:t xml:space="preserve"> free copy of “</w:t>
      </w:r>
      <w:r w:rsidR="00D900B5" w:rsidRPr="00A062F3">
        <w:rPr>
          <w:i/>
          <w:iCs/>
        </w:rPr>
        <w:t xml:space="preserve">Quit </w:t>
      </w:r>
      <w:r w:rsidR="00EB0F7F" w:rsidRPr="00A062F3">
        <w:rPr>
          <w:i/>
          <w:iCs/>
        </w:rPr>
        <w:t>s</w:t>
      </w:r>
      <w:r w:rsidR="00D900B5" w:rsidRPr="00A062F3">
        <w:rPr>
          <w:i/>
          <w:iCs/>
        </w:rPr>
        <w:t xml:space="preserve">moking for </w:t>
      </w:r>
      <w:r w:rsidR="00EB0F7F" w:rsidRPr="00A062F3">
        <w:rPr>
          <w:i/>
          <w:iCs/>
        </w:rPr>
        <w:t>g</w:t>
      </w:r>
      <w:r w:rsidR="00D900B5" w:rsidRPr="00A062F3">
        <w:rPr>
          <w:i/>
          <w:iCs/>
        </w:rPr>
        <w:t xml:space="preserve">ood: Where </w:t>
      </w:r>
      <w:r w:rsidR="00EB0F7F" w:rsidRPr="00A062F3">
        <w:rPr>
          <w:i/>
          <w:iCs/>
        </w:rPr>
        <w:t>to start in order to stop successfully</w:t>
      </w:r>
      <w:r w:rsidR="00D900B5" w:rsidRPr="00EB0F7F">
        <w:t xml:space="preserve">” </w:t>
      </w:r>
      <w:r w:rsidR="00C37DEA" w:rsidRPr="00EB0F7F">
        <w:t>can help you create that plan. Here’s how to get your</w:t>
      </w:r>
      <w:r w:rsidR="00EB0F7F">
        <w:t>s</w:t>
      </w:r>
      <w:r w:rsidR="00C37DEA" w:rsidRPr="00EB0F7F">
        <w:t xml:space="preserve">: </w:t>
      </w:r>
      <w:r w:rsidR="00D900B5" w:rsidRPr="00EB0F7F">
        <w:t xml:space="preserve"> </w:t>
      </w:r>
      <w:r w:rsidR="00D900B5" w:rsidRPr="00EB0F7F">
        <w:rPr>
          <w:highlight w:val="yellow"/>
        </w:rPr>
        <w:t>&lt;insert instructions here&gt;.</w:t>
      </w:r>
    </w:p>
    <w:p w14:paraId="74F77B6B" w14:textId="77777777" w:rsidR="00DF0C04" w:rsidRPr="00EB0F7F" w:rsidRDefault="00DF0C04" w:rsidP="00316F04">
      <w:pPr>
        <w:widowControl w:val="0"/>
        <w:autoSpaceDE w:val="0"/>
        <w:autoSpaceDN w:val="0"/>
        <w:adjustRightInd w:val="0"/>
        <w:spacing w:before="0" w:after="0"/>
        <w:rPr>
          <w:rFonts w:cs="Times New Roman"/>
        </w:rPr>
      </w:pPr>
    </w:p>
    <w:p w14:paraId="1788A41B" w14:textId="7D87B507" w:rsidR="00FD4F16" w:rsidRDefault="00FD4F16" w:rsidP="00316F04">
      <w:pPr>
        <w:widowControl w:val="0"/>
        <w:autoSpaceDE w:val="0"/>
        <w:autoSpaceDN w:val="0"/>
        <w:adjustRightInd w:val="0"/>
        <w:spacing w:before="0" w:after="0"/>
        <w:rPr>
          <w:ins w:id="0" w:author="Neil" w:date="2020-06-01T10:36:00Z"/>
          <w:rFonts w:cs="Times New Roman"/>
        </w:rPr>
      </w:pPr>
    </w:p>
    <w:p w14:paraId="5A38C9B3" w14:textId="0CCB0A78" w:rsidR="009C5C00" w:rsidRDefault="009C5C00" w:rsidP="00316F04">
      <w:pPr>
        <w:widowControl w:val="0"/>
        <w:autoSpaceDE w:val="0"/>
        <w:autoSpaceDN w:val="0"/>
        <w:adjustRightInd w:val="0"/>
        <w:spacing w:before="0" w:after="0"/>
        <w:rPr>
          <w:ins w:id="1" w:author="Neil" w:date="2020-06-01T10:36:00Z"/>
          <w:rFonts w:cs="Times New Roman"/>
        </w:rPr>
      </w:pPr>
    </w:p>
    <w:p w14:paraId="645D4561" w14:textId="0F14C19F" w:rsidR="009C5C00" w:rsidRDefault="009C5C00" w:rsidP="00316F04">
      <w:pPr>
        <w:widowControl w:val="0"/>
        <w:autoSpaceDE w:val="0"/>
        <w:autoSpaceDN w:val="0"/>
        <w:adjustRightInd w:val="0"/>
        <w:spacing w:before="0" w:after="0"/>
        <w:rPr>
          <w:ins w:id="2" w:author="Neil" w:date="2020-06-01T10:36:00Z"/>
          <w:rFonts w:cs="Times New Roman"/>
        </w:rPr>
      </w:pPr>
    </w:p>
    <w:p w14:paraId="2A54BC11" w14:textId="3773FA7F" w:rsidR="009C5C00" w:rsidRDefault="009C5C00" w:rsidP="00316F04">
      <w:pPr>
        <w:widowControl w:val="0"/>
        <w:autoSpaceDE w:val="0"/>
        <w:autoSpaceDN w:val="0"/>
        <w:adjustRightInd w:val="0"/>
        <w:spacing w:before="0" w:after="0"/>
        <w:rPr>
          <w:ins w:id="3" w:author="Neil" w:date="2020-06-01T10:36:00Z"/>
          <w:rFonts w:cs="Times New Roman"/>
        </w:rPr>
      </w:pPr>
    </w:p>
    <w:p w14:paraId="775DBDA3" w14:textId="5D76EC1B" w:rsidR="009C5C00" w:rsidRDefault="009C5C00" w:rsidP="00316F04">
      <w:pPr>
        <w:widowControl w:val="0"/>
        <w:autoSpaceDE w:val="0"/>
        <w:autoSpaceDN w:val="0"/>
        <w:adjustRightInd w:val="0"/>
        <w:spacing w:before="0" w:after="0"/>
        <w:rPr>
          <w:ins w:id="4" w:author="Neil" w:date="2020-06-01T10:36:00Z"/>
          <w:rFonts w:cs="Times New Roman"/>
        </w:rPr>
      </w:pPr>
    </w:p>
    <w:p w14:paraId="364CA937" w14:textId="05472EDC" w:rsidR="009C5C00" w:rsidRDefault="009C5C00" w:rsidP="00316F04">
      <w:pPr>
        <w:widowControl w:val="0"/>
        <w:autoSpaceDE w:val="0"/>
        <w:autoSpaceDN w:val="0"/>
        <w:adjustRightInd w:val="0"/>
        <w:spacing w:before="0" w:after="0"/>
        <w:rPr>
          <w:ins w:id="5" w:author="Neil" w:date="2020-06-01T10:36:00Z"/>
          <w:rFonts w:cs="Times New Roman"/>
        </w:rPr>
      </w:pPr>
    </w:p>
    <w:p w14:paraId="16DD6599" w14:textId="625B612B" w:rsidR="009C5C00" w:rsidRDefault="009C5C00" w:rsidP="00316F04">
      <w:pPr>
        <w:widowControl w:val="0"/>
        <w:autoSpaceDE w:val="0"/>
        <w:autoSpaceDN w:val="0"/>
        <w:adjustRightInd w:val="0"/>
        <w:spacing w:before="0" w:after="0"/>
        <w:rPr>
          <w:ins w:id="6" w:author="Neil" w:date="2020-06-01T10:36:00Z"/>
          <w:rFonts w:cs="Times New Roman"/>
        </w:rPr>
      </w:pPr>
    </w:p>
    <w:p w14:paraId="66AB9293" w14:textId="44BCDDD8" w:rsidR="009C5C00" w:rsidRDefault="009C5C00" w:rsidP="00316F04">
      <w:pPr>
        <w:widowControl w:val="0"/>
        <w:autoSpaceDE w:val="0"/>
        <w:autoSpaceDN w:val="0"/>
        <w:adjustRightInd w:val="0"/>
        <w:spacing w:before="0" w:after="0"/>
        <w:rPr>
          <w:ins w:id="7" w:author="Neil" w:date="2020-06-01T10:36:00Z"/>
          <w:rFonts w:cs="Times New Roman"/>
        </w:rPr>
      </w:pPr>
    </w:p>
    <w:p w14:paraId="1C9792FE" w14:textId="48886F27" w:rsidR="009C5C00" w:rsidRDefault="009C5C00" w:rsidP="00316F04">
      <w:pPr>
        <w:widowControl w:val="0"/>
        <w:autoSpaceDE w:val="0"/>
        <w:autoSpaceDN w:val="0"/>
        <w:adjustRightInd w:val="0"/>
        <w:spacing w:before="0" w:after="0"/>
        <w:rPr>
          <w:ins w:id="8" w:author="Neil" w:date="2020-06-01T10:36:00Z"/>
          <w:rFonts w:cs="Times New Roman"/>
        </w:rPr>
      </w:pPr>
    </w:p>
    <w:p w14:paraId="339E4AE3" w14:textId="77777777" w:rsidR="009C5C00" w:rsidRPr="00EB0F7F" w:rsidRDefault="009C5C00" w:rsidP="00316F04">
      <w:pPr>
        <w:widowControl w:val="0"/>
        <w:autoSpaceDE w:val="0"/>
        <w:autoSpaceDN w:val="0"/>
        <w:adjustRightInd w:val="0"/>
        <w:spacing w:before="0" w:after="0"/>
        <w:rPr>
          <w:rFonts w:cs="Times New Roman"/>
        </w:rPr>
      </w:pPr>
    </w:p>
    <w:sectPr w:rsidR="009C5C00" w:rsidRPr="00EB0F7F" w:rsidSect="00D946C0">
      <w:headerReference w:type="default" r:id="rId12"/>
      <w:footerReference w:type="default" r:id="rId13"/>
      <w:footnotePr>
        <w:numRestart w:val="eachPage"/>
      </w:foot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AC6E3" w14:textId="77777777" w:rsidR="00872A50" w:rsidRDefault="00872A50" w:rsidP="00296A6D">
      <w:pPr>
        <w:spacing w:before="0" w:after="0"/>
      </w:pPr>
      <w:r>
        <w:separator/>
      </w:r>
    </w:p>
  </w:endnote>
  <w:endnote w:type="continuationSeparator" w:id="0">
    <w:p w14:paraId="1330FF60" w14:textId="77777777" w:rsidR="00872A50" w:rsidRDefault="00872A50" w:rsidP="00296A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yriadPro-Regular">
    <w:altName w:val="Calibri"/>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E1548" w14:textId="191A6D47" w:rsidR="004D3074" w:rsidRPr="00864DE1" w:rsidRDefault="004D3074" w:rsidP="00C96489">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2D9AC3F3" w14:textId="23274D7B" w:rsidR="004D3074" w:rsidRPr="00C96489" w:rsidRDefault="00CA606A" w:rsidP="00C96489">
    <w:pPr>
      <w:spacing w:before="240"/>
      <w:rPr>
        <w:sz w:val="18"/>
      </w:rPr>
    </w:pPr>
    <w:r>
      <w:rPr>
        <w:sz w:val="18"/>
      </w:rPr>
      <w:t>L0721015302[exp</w:t>
    </w:r>
    <w:proofErr w:type="gramStart"/>
    <w:r>
      <w:rPr>
        <w:sz w:val="18"/>
      </w:rPr>
      <w:t>1222][</w:t>
    </w:r>
    <w:proofErr w:type="gramEnd"/>
    <w:r>
      <w:rPr>
        <w:sz w:val="18"/>
      </w:rPr>
      <w:t>All States]</w:t>
    </w:r>
    <w:r w:rsidR="00681C58">
      <w:rPr>
        <w:sz w:val="18"/>
      </w:rPr>
      <w:t xml:space="preserve">  </w:t>
    </w:r>
    <w:r w:rsidR="004D3074" w:rsidRPr="00864DE1">
      <w:rPr>
        <w:sz w:val="18"/>
      </w:rPr>
      <w:t>© 20</w:t>
    </w:r>
    <w:r w:rsidR="00711E8B">
      <w:rPr>
        <w:sz w:val="18"/>
      </w:rPr>
      <w:t>2</w:t>
    </w:r>
    <w:r w:rsidR="00FA611F">
      <w:rPr>
        <w:sz w:val="18"/>
      </w:rPr>
      <w:t>1</w:t>
    </w:r>
    <w:r w:rsidR="004D3074" w:rsidRPr="00864DE1">
      <w:rPr>
        <w:sz w:val="18"/>
      </w:rPr>
      <w:t xml:space="preserve"> </w:t>
    </w:r>
    <w:r w:rsidR="009E7B51">
      <w:rPr>
        <w:sz w:val="18"/>
      </w:rPr>
      <w:t>MetLife Services and Solutions</w:t>
    </w:r>
    <w:r w:rsidR="004D3074" w:rsidRPr="00864DE1">
      <w:rPr>
        <w:sz w:val="18"/>
      </w:rPr>
      <w:t>,</w:t>
    </w:r>
    <w:r w:rsidR="001A5288">
      <w:rPr>
        <w:sz w:val="18"/>
      </w:rPr>
      <w:t xml:space="preserve"> LLC.</w:t>
    </w:r>
    <w:r w:rsidR="004D3074" w:rsidRPr="00864DE1">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F381D" w14:textId="77777777" w:rsidR="00872A50" w:rsidRDefault="00872A50" w:rsidP="00296A6D">
      <w:pPr>
        <w:spacing w:before="0" w:after="0"/>
      </w:pPr>
      <w:r>
        <w:separator/>
      </w:r>
    </w:p>
  </w:footnote>
  <w:footnote w:type="continuationSeparator" w:id="0">
    <w:p w14:paraId="0BBC44D9" w14:textId="77777777" w:rsidR="00872A50" w:rsidRDefault="00872A50" w:rsidP="00296A6D">
      <w:pPr>
        <w:spacing w:before="0" w:after="0"/>
      </w:pPr>
      <w:r>
        <w:continuationSeparator/>
      </w:r>
    </w:p>
  </w:footnote>
  <w:footnote w:id="1">
    <w:p w14:paraId="7E57A851" w14:textId="770BABBC" w:rsidR="00C8473D" w:rsidRPr="00C8473D" w:rsidRDefault="00C8473D" w:rsidP="00C8473D">
      <w:pPr>
        <w:pStyle w:val="FootnoteText"/>
        <w:rPr>
          <w:sz w:val="16"/>
          <w:szCs w:val="16"/>
          <w:lang w:val="en-US"/>
        </w:rPr>
      </w:pPr>
      <w:r w:rsidRPr="00C8473D">
        <w:rPr>
          <w:rStyle w:val="FootnoteReference"/>
          <w:sz w:val="16"/>
          <w:szCs w:val="16"/>
        </w:rPr>
        <w:footnoteRef/>
      </w:r>
      <w:r w:rsidRPr="00C8473D">
        <w:rPr>
          <w:sz w:val="16"/>
          <w:szCs w:val="16"/>
        </w:rPr>
        <w:t xml:space="preserve"> </w:t>
      </w:r>
      <w:r w:rsidR="00882DEF">
        <w:rPr>
          <w:sz w:val="16"/>
          <w:szCs w:val="16"/>
        </w:rPr>
        <w:t xml:space="preserve">American Lung Association, “What’s </w:t>
      </w:r>
      <w:proofErr w:type="gramStart"/>
      <w:r w:rsidR="00882DEF">
        <w:rPr>
          <w:sz w:val="16"/>
          <w:szCs w:val="16"/>
        </w:rPr>
        <w:t>In</w:t>
      </w:r>
      <w:proofErr w:type="gramEnd"/>
      <w:r w:rsidR="00882DEF">
        <w:rPr>
          <w:sz w:val="16"/>
          <w:szCs w:val="16"/>
        </w:rPr>
        <w:t xml:space="preserve"> a Cigarette?” accessed at </w:t>
      </w:r>
      <w:r w:rsidR="00882DEF" w:rsidRPr="00B0183D">
        <w:rPr>
          <w:sz w:val="16"/>
          <w:szCs w:val="16"/>
        </w:rPr>
        <w:t>www.lung.org/quit-smoking</w:t>
      </w:r>
      <w:r w:rsidR="005C6D72">
        <w:rPr>
          <w:sz w:val="16"/>
          <w:szCs w:val="16"/>
        </w:rPr>
        <w:t>,</w:t>
      </w:r>
      <w:r w:rsidR="00882DEF">
        <w:rPr>
          <w:sz w:val="16"/>
          <w:szCs w:val="16"/>
        </w:rPr>
        <w:t xml:space="preserve"> page last updated July 13, 2020</w:t>
      </w:r>
    </w:p>
  </w:footnote>
  <w:footnote w:id="2">
    <w:p w14:paraId="734CA176" w14:textId="47369B53" w:rsidR="00EB0F7F" w:rsidRPr="00C8473D" w:rsidRDefault="00EB0F7F" w:rsidP="00EB0F7F">
      <w:pPr>
        <w:pStyle w:val="FootnoteText"/>
        <w:rPr>
          <w:rFonts w:eastAsia="Times New Roman" w:cs="Times New Roman"/>
          <w:sz w:val="16"/>
          <w:szCs w:val="16"/>
        </w:rPr>
      </w:pPr>
      <w:r w:rsidRPr="00C8473D">
        <w:rPr>
          <w:rStyle w:val="FootnoteReference"/>
          <w:sz w:val="16"/>
          <w:szCs w:val="16"/>
        </w:rPr>
        <w:footnoteRef/>
      </w:r>
      <w:r w:rsidRPr="00C8473D">
        <w:rPr>
          <w:sz w:val="16"/>
          <w:szCs w:val="16"/>
        </w:rPr>
        <w:t xml:space="preserve"> </w:t>
      </w:r>
      <w:proofErr w:type="spellStart"/>
      <w:r w:rsidR="000402DA">
        <w:rPr>
          <w:sz w:val="16"/>
          <w:szCs w:val="16"/>
        </w:rPr>
        <w:t>Centers</w:t>
      </w:r>
      <w:proofErr w:type="spellEnd"/>
      <w:r w:rsidR="000402DA">
        <w:rPr>
          <w:sz w:val="16"/>
          <w:szCs w:val="16"/>
        </w:rPr>
        <w:t xml:space="preserve"> for Disease Control and Pr</w:t>
      </w:r>
      <w:r w:rsidR="00062FF5">
        <w:rPr>
          <w:sz w:val="16"/>
          <w:szCs w:val="16"/>
        </w:rPr>
        <w:t>evention</w:t>
      </w:r>
      <w:r w:rsidR="000402DA">
        <w:rPr>
          <w:sz w:val="16"/>
          <w:szCs w:val="16"/>
        </w:rPr>
        <w:t xml:space="preserve">, “Health Effects of Cigarette Smoking,” accessed at </w:t>
      </w:r>
      <w:r w:rsidR="000402DA" w:rsidRPr="00176FCA">
        <w:rPr>
          <w:sz w:val="16"/>
          <w:szCs w:val="16"/>
        </w:rPr>
        <w:t>www.cdc.gov/tobacco</w:t>
      </w:r>
      <w:r w:rsidR="000402DA">
        <w:rPr>
          <w:sz w:val="16"/>
          <w:szCs w:val="16"/>
        </w:rPr>
        <w:t>; page last reviewed</w:t>
      </w:r>
      <w:r w:rsidR="00882DEF">
        <w:rPr>
          <w:sz w:val="16"/>
          <w:szCs w:val="16"/>
        </w:rPr>
        <w:t>:</w:t>
      </w:r>
      <w:r w:rsidR="000402DA">
        <w:rPr>
          <w:sz w:val="16"/>
          <w:szCs w:val="16"/>
        </w:rPr>
        <w:t xml:space="preserve"> April 28, 2020</w:t>
      </w:r>
      <w:r w:rsidRPr="00C8473D">
        <w:rPr>
          <w:rFonts w:eastAsia="Times New Roman" w:cs="Times New Roman"/>
          <w:sz w:val="16"/>
          <w:szCs w:val="16"/>
        </w:rPr>
        <w:t xml:space="preserve"> </w:t>
      </w:r>
    </w:p>
  </w:footnote>
  <w:footnote w:id="3">
    <w:p w14:paraId="7BA016FB" w14:textId="28943F5C" w:rsidR="00EB0F7F" w:rsidRDefault="00EB0F7F" w:rsidP="00EB0F7F">
      <w:pPr>
        <w:pStyle w:val="FootnoteText"/>
        <w:rPr>
          <w:sz w:val="16"/>
          <w:szCs w:val="16"/>
        </w:rPr>
      </w:pPr>
      <w:r w:rsidRPr="00C8473D">
        <w:rPr>
          <w:rStyle w:val="FootnoteReference"/>
          <w:sz w:val="16"/>
          <w:szCs w:val="16"/>
        </w:rPr>
        <w:footnoteRef/>
      </w:r>
      <w:r w:rsidRPr="00C8473D">
        <w:rPr>
          <w:sz w:val="16"/>
          <w:szCs w:val="16"/>
        </w:rPr>
        <w:t xml:space="preserve"> </w:t>
      </w:r>
      <w:r w:rsidR="00B55D1B">
        <w:rPr>
          <w:sz w:val="16"/>
          <w:szCs w:val="16"/>
        </w:rPr>
        <w:t>CDC Office on Smoking and Health</w:t>
      </w:r>
      <w:r w:rsidR="005B7A4E" w:rsidRPr="005B7A4E">
        <w:rPr>
          <w:sz w:val="16"/>
          <w:szCs w:val="16"/>
        </w:rPr>
        <w:t xml:space="preserve">, “Electronic Cigarettes,” accessed at https://www.cdc.gov/tobacco/basic_information/e-cigarettes/index.htm, </w:t>
      </w:r>
      <w:proofErr w:type="gramStart"/>
      <w:r w:rsidR="005B7A4E" w:rsidRPr="005B7A4E">
        <w:rPr>
          <w:sz w:val="16"/>
          <w:szCs w:val="16"/>
        </w:rPr>
        <w:t>June,</w:t>
      </w:r>
      <w:proofErr w:type="gramEnd"/>
      <w:r w:rsidR="005B7A4E" w:rsidRPr="005B7A4E">
        <w:rPr>
          <w:sz w:val="16"/>
          <w:szCs w:val="16"/>
        </w:rPr>
        <w:t xml:space="preserve"> 2020</w:t>
      </w:r>
    </w:p>
    <w:p w14:paraId="304FC082" w14:textId="61FD893D" w:rsidR="00882DEF" w:rsidRPr="00882DEF" w:rsidRDefault="00882DEF" w:rsidP="00EB0F7F">
      <w:pPr>
        <w:pStyle w:val="FootnoteText"/>
        <w:rPr>
          <w:sz w:val="16"/>
          <w:szCs w:val="16"/>
        </w:rPr>
      </w:pPr>
      <w:r>
        <w:rPr>
          <w:sz w:val="16"/>
          <w:szCs w:val="16"/>
          <w:vertAlign w:val="superscript"/>
        </w:rPr>
        <w:t>2</w:t>
      </w:r>
      <w:r>
        <w:rPr>
          <w:sz w:val="16"/>
          <w:szCs w:val="16"/>
        </w:rPr>
        <w:t xml:space="preserve"> Harvard Health Blog, “Can Vaping Damage Your Lungs? What We Do (And Don’t) Know,” September 2019</w:t>
      </w:r>
      <w:r w:rsidR="005B7A4E">
        <w:rPr>
          <w:sz w:val="16"/>
          <w:szCs w:val="16"/>
        </w:rPr>
        <w:t xml:space="preserve">, accessed at </w:t>
      </w:r>
      <w:r w:rsidR="005B7A4E" w:rsidRPr="00176FCA">
        <w:rPr>
          <w:sz w:val="16"/>
          <w:szCs w:val="16"/>
        </w:rPr>
        <w:t>https://www.health.harvard.edu/blog/can-vaping-damage-your-lungs-what-we-do-and-dont-know-2019090417734</w:t>
      </w:r>
      <w:r w:rsidR="005B7A4E">
        <w:rPr>
          <w:sz w:val="16"/>
          <w:szCs w:val="16"/>
        </w:rPr>
        <w:t>, February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33626" w14:textId="77777777" w:rsidR="004D3074" w:rsidRPr="008604F3" w:rsidRDefault="004D3074" w:rsidP="00C96489">
    <w:pPr>
      <w:spacing w:before="0" w:after="0"/>
      <w:rPr>
        <w:b/>
        <w:lang w:val="en"/>
      </w:rPr>
    </w:pPr>
    <w:r>
      <w:rPr>
        <w:b/>
        <w:lang w:val="en"/>
      </w:rPr>
      <w:t xml:space="preserve">Quit Smoking Email Campaign </w:t>
    </w:r>
  </w:p>
  <w:p w14:paraId="26D925C0" w14:textId="30E57493" w:rsidR="004D3074" w:rsidRPr="00C96489" w:rsidRDefault="004D3074" w:rsidP="00C96489">
    <w:pPr>
      <w:spacing w:before="0" w:after="0"/>
      <w:rPr>
        <w:b/>
        <w:lang w:val="en"/>
      </w:rPr>
    </w:pPr>
    <w:r w:rsidRPr="008604F3">
      <w:rPr>
        <w:b/>
        <w:lang w:val="en"/>
      </w:rPr>
      <w:t>D</w:t>
    </w:r>
    <w:r w:rsidR="006E2F49">
      <w:rPr>
        <w:b/>
        <w:lang w:val="en"/>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61B89"/>
    <w:multiLevelType w:val="hybridMultilevel"/>
    <w:tmpl w:val="2A741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627E2"/>
    <w:multiLevelType w:val="multilevel"/>
    <w:tmpl w:val="8FE24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42833"/>
    <w:multiLevelType w:val="hybridMultilevel"/>
    <w:tmpl w:val="C6BC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52DB"/>
    <w:multiLevelType w:val="hybridMultilevel"/>
    <w:tmpl w:val="6432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14200"/>
    <w:multiLevelType w:val="hybridMultilevel"/>
    <w:tmpl w:val="848C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F3BC1"/>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E15D5"/>
    <w:multiLevelType w:val="hybridMultilevel"/>
    <w:tmpl w:val="9746CC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B2468E"/>
    <w:multiLevelType w:val="hybridMultilevel"/>
    <w:tmpl w:val="E094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03114"/>
    <w:multiLevelType w:val="hybridMultilevel"/>
    <w:tmpl w:val="F82C4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313EF"/>
    <w:multiLevelType w:val="hybridMultilevel"/>
    <w:tmpl w:val="C498B5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15:restartNumberingAfterBreak="0">
    <w:nsid w:val="3B3E7855"/>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F2DAE"/>
    <w:multiLevelType w:val="hybridMultilevel"/>
    <w:tmpl w:val="6FB6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B60E6"/>
    <w:multiLevelType w:val="hybridMultilevel"/>
    <w:tmpl w:val="3FC8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E13A03"/>
    <w:multiLevelType w:val="hybridMultilevel"/>
    <w:tmpl w:val="8F2A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B650AC"/>
    <w:multiLevelType w:val="hybridMultilevel"/>
    <w:tmpl w:val="44C6C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451B5A"/>
    <w:multiLevelType w:val="hybridMultilevel"/>
    <w:tmpl w:val="FE00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BD18C7"/>
    <w:multiLevelType w:val="hybridMultilevel"/>
    <w:tmpl w:val="8B2E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3D3961"/>
    <w:multiLevelType w:val="hybridMultilevel"/>
    <w:tmpl w:val="1166C1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FB4AFD"/>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5"/>
  </w:num>
  <w:num w:numId="4">
    <w:abstractNumId w:val="13"/>
  </w:num>
  <w:num w:numId="5">
    <w:abstractNumId w:val="7"/>
  </w:num>
  <w:num w:numId="6">
    <w:abstractNumId w:val="12"/>
  </w:num>
  <w:num w:numId="7">
    <w:abstractNumId w:val="5"/>
  </w:num>
  <w:num w:numId="8">
    <w:abstractNumId w:val="2"/>
  </w:num>
  <w:num w:numId="9">
    <w:abstractNumId w:val="10"/>
  </w:num>
  <w:num w:numId="10">
    <w:abstractNumId w:val="18"/>
  </w:num>
  <w:num w:numId="11">
    <w:abstractNumId w:val="8"/>
  </w:num>
  <w:num w:numId="12">
    <w:abstractNumId w:val="4"/>
  </w:num>
  <w:num w:numId="13">
    <w:abstractNumId w:val="16"/>
  </w:num>
  <w:num w:numId="14">
    <w:abstractNumId w:val="0"/>
  </w:num>
  <w:num w:numId="15">
    <w:abstractNumId w:val="17"/>
  </w:num>
  <w:num w:numId="16">
    <w:abstractNumId w:val="1"/>
  </w:num>
  <w:num w:numId="17">
    <w:abstractNumId w:val="6"/>
  </w:num>
  <w:num w:numId="18">
    <w:abstractNumId w:val="3"/>
  </w:num>
  <w:num w:numId="1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eil">
    <w15:presenceInfo w15:providerId="None" w15:userId="Ne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sDel="0"/>
  <w:defaultTabStop w:val="720"/>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9"/>
    <w:rsid w:val="00001D95"/>
    <w:rsid w:val="00001E57"/>
    <w:rsid w:val="00003394"/>
    <w:rsid w:val="0000657F"/>
    <w:rsid w:val="0001006B"/>
    <w:rsid w:val="0001090B"/>
    <w:rsid w:val="00011477"/>
    <w:rsid w:val="00011A38"/>
    <w:rsid w:val="0001735C"/>
    <w:rsid w:val="00020308"/>
    <w:rsid w:val="00025EE2"/>
    <w:rsid w:val="00034BD8"/>
    <w:rsid w:val="00036678"/>
    <w:rsid w:val="000402DA"/>
    <w:rsid w:val="00042DD3"/>
    <w:rsid w:val="00042E06"/>
    <w:rsid w:val="000466FD"/>
    <w:rsid w:val="00046C02"/>
    <w:rsid w:val="00051766"/>
    <w:rsid w:val="000541EA"/>
    <w:rsid w:val="00054EA0"/>
    <w:rsid w:val="000606A2"/>
    <w:rsid w:val="00062FF5"/>
    <w:rsid w:val="000632B5"/>
    <w:rsid w:val="00063998"/>
    <w:rsid w:val="000650A2"/>
    <w:rsid w:val="000724D7"/>
    <w:rsid w:val="00073EF8"/>
    <w:rsid w:val="00077ED9"/>
    <w:rsid w:val="00085A30"/>
    <w:rsid w:val="00086658"/>
    <w:rsid w:val="00086D09"/>
    <w:rsid w:val="00087382"/>
    <w:rsid w:val="0009511C"/>
    <w:rsid w:val="00095949"/>
    <w:rsid w:val="00096BFF"/>
    <w:rsid w:val="00097404"/>
    <w:rsid w:val="000A2B82"/>
    <w:rsid w:val="000A351E"/>
    <w:rsid w:val="000A3B64"/>
    <w:rsid w:val="000A4C15"/>
    <w:rsid w:val="000A5DE2"/>
    <w:rsid w:val="000A67C9"/>
    <w:rsid w:val="000B02CC"/>
    <w:rsid w:val="000B6D2A"/>
    <w:rsid w:val="000C206C"/>
    <w:rsid w:val="000D0874"/>
    <w:rsid w:val="000D477D"/>
    <w:rsid w:val="000D668C"/>
    <w:rsid w:val="000D6B88"/>
    <w:rsid w:val="000E1148"/>
    <w:rsid w:val="000E2089"/>
    <w:rsid w:val="000F11A2"/>
    <w:rsid w:val="000F1677"/>
    <w:rsid w:val="000F1921"/>
    <w:rsid w:val="000F27C1"/>
    <w:rsid w:val="000F2D84"/>
    <w:rsid w:val="000F4CE3"/>
    <w:rsid w:val="001036F3"/>
    <w:rsid w:val="00107A59"/>
    <w:rsid w:val="00110448"/>
    <w:rsid w:val="00115D8F"/>
    <w:rsid w:val="001246FE"/>
    <w:rsid w:val="00125F8F"/>
    <w:rsid w:val="0012637A"/>
    <w:rsid w:val="001264DB"/>
    <w:rsid w:val="00133112"/>
    <w:rsid w:val="001337A8"/>
    <w:rsid w:val="001357BE"/>
    <w:rsid w:val="001366AB"/>
    <w:rsid w:val="00142293"/>
    <w:rsid w:val="001505CE"/>
    <w:rsid w:val="00150680"/>
    <w:rsid w:val="00151322"/>
    <w:rsid w:val="001523CC"/>
    <w:rsid w:val="0015270B"/>
    <w:rsid w:val="00153B61"/>
    <w:rsid w:val="00155581"/>
    <w:rsid w:val="00157D01"/>
    <w:rsid w:val="001610E5"/>
    <w:rsid w:val="00163BC6"/>
    <w:rsid w:val="0016581F"/>
    <w:rsid w:val="00165989"/>
    <w:rsid w:val="0016604A"/>
    <w:rsid w:val="00171959"/>
    <w:rsid w:val="00172F90"/>
    <w:rsid w:val="0017300B"/>
    <w:rsid w:val="00175902"/>
    <w:rsid w:val="00176FCA"/>
    <w:rsid w:val="00177A1C"/>
    <w:rsid w:val="00177EDB"/>
    <w:rsid w:val="00185ADF"/>
    <w:rsid w:val="001947D2"/>
    <w:rsid w:val="001947F4"/>
    <w:rsid w:val="00196DA0"/>
    <w:rsid w:val="001A0DFC"/>
    <w:rsid w:val="001A1B24"/>
    <w:rsid w:val="001A292A"/>
    <w:rsid w:val="001A4568"/>
    <w:rsid w:val="001A5288"/>
    <w:rsid w:val="001A5D58"/>
    <w:rsid w:val="001B25E0"/>
    <w:rsid w:val="001B3DCD"/>
    <w:rsid w:val="001C1004"/>
    <w:rsid w:val="001C6B66"/>
    <w:rsid w:val="001C7085"/>
    <w:rsid w:val="001D38BE"/>
    <w:rsid w:val="001D5BC1"/>
    <w:rsid w:val="001E0DF3"/>
    <w:rsid w:val="001E4F80"/>
    <w:rsid w:val="001E5C84"/>
    <w:rsid w:val="001F0D50"/>
    <w:rsid w:val="001F3FD7"/>
    <w:rsid w:val="001F5FBE"/>
    <w:rsid w:val="001F65CA"/>
    <w:rsid w:val="001F6BB1"/>
    <w:rsid w:val="00200970"/>
    <w:rsid w:val="00206A84"/>
    <w:rsid w:val="00206D90"/>
    <w:rsid w:val="002074DD"/>
    <w:rsid w:val="00207B81"/>
    <w:rsid w:val="00213E57"/>
    <w:rsid w:val="00215B44"/>
    <w:rsid w:val="00221025"/>
    <w:rsid w:val="00221AC7"/>
    <w:rsid w:val="00231399"/>
    <w:rsid w:val="00231EAD"/>
    <w:rsid w:val="00233057"/>
    <w:rsid w:val="0023468F"/>
    <w:rsid w:val="002351A6"/>
    <w:rsid w:val="00244B1E"/>
    <w:rsid w:val="00245D21"/>
    <w:rsid w:val="00250DF4"/>
    <w:rsid w:val="00253394"/>
    <w:rsid w:val="002568D1"/>
    <w:rsid w:val="00256C4A"/>
    <w:rsid w:val="00262F3C"/>
    <w:rsid w:val="00264E59"/>
    <w:rsid w:val="0026539B"/>
    <w:rsid w:val="002653AC"/>
    <w:rsid w:val="00270219"/>
    <w:rsid w:val="0027450B"/>
    <w:rsid w:val="00277167"/>
    <w:rsid w:val="002775C7"/>
    <w:rsid w:val="002800CB"/>
    <w:rsid w:val="00282EA4"/>
    <w:rsid w:val="00285921"/>
    <w:rsid w:val="00285AF2"/>
    <w:rsid w:val="00287AF5"/>
    <w:rsid w:val="0029000C"/>
    <w:rsid w:val="002920DB"/>
    <w:rsid w:val="0029474D"/>
    <w:rsid w:val="00294A9A"/>
    <w:rsid w:val="002953D8"/>
    <w:rsid w:val="00295ABE"/>
    <w:rsid w:val="00296A6D"/>
    <w:rsid w:val="0029775F"/>
    <w:rsid w:val="002A2A62"/>
    <w:rsid w:val="002B1AB5"/>
    <w:rsid w:val="002B6DD5"/>
    <w:rsid w:val="002B7AC6"/>
    <w:rsid w:val="002C1AE0"/>
    <w:rsid w:val="002C4EC6"/>
    <w:rsid w:val="002C6537"/>
    <w:rsid w:val="002C663F"/>
    <w:rsid w:val="002C69C4"/>
    <w:rsid w:val="002D25FB"/>
    <w:rsid w:val="002D3DEA"/>
    <w:rsid w:val="002E04B0"/>
    <w:rsid w:val="002E18EE"/>
    <w:rsid w:val="002E247D"/>
    <w:rsid w:val="002E33F2"/>
    <w:rsid w:val="002F141F"/>
    <w:rsid w:val="002F3B06"/>
    <w:rsid w:val="002F552F"/>
    <w:rsid w:val="002F6E36"/>
    <w:rsid w:val="003060F4"/>
    <w:rsid w:val="003062D2"/>
    <w:rsid w:val="0031557A"/>
    <w:rsid w:val="00315610"/>
    <w:rsid w:val="003169A5"/>
    <w:rsid w:val="00316F04"/>
    <w:rsid w:val="00317FEF"/>
    <w:rsid w:val="003202FA"/>
    <w:rsid w:val="0032455E"/>
    <w:rsid w:val="003251EE"/>
    <w:rsid w:val="003254EC"/>
    <w:rsid w:val="00331BAE"/>
    <w:rsid w:val="00333F40"/>
    <w:rsid w:val="00342370"/>
    <w:rsid w:val="003435FE"/>
    <w:rsid w:val="0034446E"/>
    <w:rsid w:val="00345F6B"/>
    <w:rsid w:val="00346A0E"/>
    <w:rsid w:val="003472B2"/>
    <w:rsid w:val="003519FC"/>
    <w:rsid w:val="00355CB1"/>
    <w:rsid w:val="00361110"/>
    <w:rsid w:val="00361CDD"/>
    <w:rsid w:val="00362EF3"/>
    <w:rsid w:val="0037026B"/>
    <w:rsid w:val="003707DF"/>
    <w:rsid w:val="003721EE"/>
    <w:rsid w:val="00374B03"/>
    <w:rsid w:val="00376BDC"/>
    <w:rsid w:val="00377A2F"/>
    <w:rsid w:val="0038036A"/>
    <w:rsid w:val="003815E3"/>
    <w:rsid w:val="003826E0"/>
    <w:rsid w:val="003828DC"/>
    <w:rsid w:val="00391DEC"/>
    <w:rsid w:val="0039574A"/>
    <w:rsid w:val="00395C06"/>
    <w:rsid w:val="003A0BAA"/>
    <w:rsid w:val="003A0C60"/>
    <w:rsid w:val="003A1C06"/>
    <w:rsid w:val="003A5DE4"/>
    <w:rsid w:val="003A5E0B"/>
    <w:rsid w:val="003A68DD"/>
    <w:rsid w:val="003B31FC"/>
    <w:rsid w:val="003B3917"/>
    <w:rsid w:val="003C0F21"/>
    <w:rsid w:val="003C141B"/>
    <w:rsid w:val="003C1BA9"/>
    <w:rsid w:val="003C1D95"/>
    <w:rsid w:val="003C51F8"/>
    <w:rsid w:val="003C5EB4"/>
    <w:rsid w:val="003C69EF"/>
    <w:rsid w:val="003D293F"/>
    <w:rsid w:val="003D460D"/>
    <w:rsid w:val="003D4FDD"/>
    <w:rsid w:val="003D5A7B"/>
    <w:rsid w:val="003D7C0C"/>
    <w:rsid w:val="003E2077"/>
    <w:rsid w:val="003E478A"/>
    <w:rsid w:val="003E50CA"/>
    <w:rsid w:val="003E537D"/>
    <w:rsid w:val="003F0922"/>
    <w:rsid w:val="003F14C1"/>
    <w:rsid w:val="0040488C"/>
    <w:rsid w:val="0040685D"/>
    <w:rsid w:val="00407D84"/>
    <w:rsid w:val="00412E3C"/>
    <w:rsid w:val="004132B0"/>
    <w:rsid w:val="00414877"/>
    <w:rsid w:val="00415056"/>
    <w:rsid w:val="004160B3"/>
    <w:rsid w:val="00420147"/>
    <w:rsid w:val="004205DF"/>
    <w:rsid w:val="00424943"/>
    <w:rsid w:val="00425C24"/>
    <w:rsid w:val="0042645E"/>
    <w:rsid w:val="00426E7A"/>
    <w:rsid w:val="00427E3F"/>
    <w:rsid w:val="00430AC8"/>
    <w:rsid w:val="00450064"/>
    <w:rsid w:val="0045332E"/>
    <w:rsid w:val="0045335E"/>
    <w:rsid w:val="00454547"/>
    <w:rsid w:val="0045565A"/>
    <w:rsid w:val="004567A0"/>
    <w:rsid w:val="00463291"/>
    <w:rsid w:val="00463353"/>
    <w:rsid w:val="004650D0"/>
    <w:rsid w:val="004658E6"/>
    <w:rsid w:val="0046636E"/>
    <w:rsid w:val="00471412"/>
    <w:rsid w:val="00473909"/>
    <w:rsid w:val="004749FC"/>
    <w:rsid w:val="004757AE"/>
    <w:rsid w:val="004765A9"/>
    <w:rsid w:val="00482F81"/>
    <w:rsid w:val="0048623A"/>
    <w:rsid w:val="00493496"/>
    <w:rsid w:val="00494342"/>
    <w:rsid w:val="004977EA"/>
    <w:rsid w:val="004A7232"/>
    <w:rsid w:val="004A73AD"/>
    <w:rsid w:val="004B15D5"/>
    <w:rsid w:val="004B39FC"/>
    <w:rsid w:val="004B6081"/>
    <w:rsid w:val="004B6E50"/>
    <w:rsid w:val="004B7AE2"/>
    <w:rsid w:val="004C017A"/>
    <w:rsid w:val="004C31C0"/>
    <w:rsid w:val="004C4A7A"/>
    <w:rsid w:val="004C4D26"/>
    <w:rsid w:val="004C7758"/>
    <w:rsid w:val="004C7E5F"/>
    <w:rsid w:val="004D0517"/>
    <w:rsid w:val="004D2CF6"/>
    <w:rsid w:val="004D3074"/>
    <w:rsid w:val="004D48FC"/>
    <w:rsid w:val="004D691A"/>
    <w:rsid w:val="004D693A"/>
    <w:rsid w:val="004E60CF"/>
    <w:rsid w:val="004F3ED7"/>
    <w:rsid w:val="004F4C86"/>
    <w:rsid w:val="004F4D50"/>
    <w:rsid w:val="004F5ADB"/>
    <w:rsid w:val="004F6952"/>
    <w:rsid w:val="004F717F"/>
    <w:rsid w:val="00503F8A"/>
    <w:rsid w:val="0050403B"/>
    <w:rsid w:val="00506332"/>
    <w:rsid w:val="00507A77"/>
    <w:rsid w:val="00511FAD"/>
    <w:rsid w:val="0051422F"/>
    <w:rsid w:val="00514542"/>
    <w:rsid w:val="00516DD3"/>
    <w:rsid w:val="00522B9E"/>
    <w:rsid w:val="005239E8"/>
    <w:rsid w:val="00523C61"/>
    <w:rsid w:val="00524F66"/>
    <w:rsid w:val="00525721"/>
    <w:rsid w:val="00525E80"/>
    <w:rsid w:val="005261E8"/>
    <w:rsid w:val="00531272"/>
    <w:rsid w:val="00536832"/>
    <w:rsid w:val="00536D23"/>
    <w:rsid w:val="00540295"/>
    <w:rsid w:val="00550696"/>
    <w:rsid w:val="00551EFC"/>
    <w:rsid w:val="005529D9"/>
    <w:rsid w:val="00552E4F"/>
    <w:rsid w:val="00553C8D"/>
    <w:rsid w:val="00554AE5"/>
    <w:rsid w:val="005552A2"/>
    <w:rsid w:val="0055564E"/>
    <w:rsid w:val="00567FE8"/>
    <w:rsid w:val="005702C1"/>
    <w:rsid w:val="005710BC"/>
    <w:rsid w:val="0057185A"/>
    <w:rsid w:val="00576A51"/>
    <w:rsid w:val="0058029F"/>
    <w:rsid w:val="005802E2"/>
    <w:rsid w:val="00582610"/>
    <w:rsid w:val="0058581F"/>
    <w:rsid w:val="005872A2"/>
    <w:rsid w:val="00590253"/>
    <w:rsid w:val="00591FC9"/>
    <w:rsid w:val="005960FC"/>
    <w:rsid w:val="005963EB"/>
    <w:rsid w:val="00596484"/>
    <w:rsid w:val="005969EE"/>
    <w:rsid w:val="00597036"/>
    <w:rsid w:val="00597362"/>
    <w:rsid w:val="005A082E"/>
    <w:rsid w:val="005A2694"/>
    <w:rsid w:val="005A4BDA"/>
    <w:rsid w:val="005A7C49"/>
    <w:rsid w:val="005B7A4E"/>
    <w:rsid w:val="005C1B26"/>
    <w:rsid w:val="005C222C"/>
    <w:rsid w:val="005C50A5"/>
    <w:rsid w:val="005C6D72"/>
    <w:rsid w:val="005C7261"/>
    <w:rsid w:val="005D076A"/>
    <w:rsid w:val="005D667A"/>
    <w:rsid w:val="005E2B5F"/>
    <w:rsid w:val="005E54FE"/>
    <w:rsid w:val="005E7585"/>
    <w:rsid w:val="005F24F7"/>
    <w:rsid w:val="005F2EA5"/>
    <w:rsid w:val="005F3A53"/>
    <w:rsid w:val="00606931"/>
    <w:rsid w:val="00611A77"/>
    <w:rsid w:val="00616A70"/>
    <w:rsid w:val="00617EFB"/>
    <w:rsid w:val="0062028A"/>
    <w:rsid w:val="00625E09"/>
    <w:rsid w:val="006303F2"/>
    <w:rsid w:val="0063318C"/>
    <w:rsid w:val="00634769"/>
    <w:rsid w:val="00642A6F"/>
    <w:rsid w:val="00662F8B"/>
    <w:rsid w:val="00665FF3"/>
    <w:rsid w:val="00667390"/>
    <w:rsid w:val="00675AE0"/>
    <w:rsid w:val="00675C5D"/>
    <w:rsid w:val="0067792C"/>
    <w:rsid w:val="006811AB"/>
    <w:rsid w:val="0068134C"/>
    <w:rsid w:val="00681C58"/>
    <w:rsid w:val="00685674"/>
    <w:rsid w:val="0069371A"/>
    <w:rsid w:val="0069531D"/>
    <w:rsid w:val="00695975"/>
    <w:rsid w:val="00695F4C"/>
    <w:rsid w:val="006A0021"/>
    <w:rsid w:val="006A050B"/>
    <w:rsid w:val="006A6377"/>
    <w:rsid w:val="006B06FF"/>
    <w:rsid w:val="006B0C71"/>
    <w:rsid w:val="006C057F"/>
    <w:rsid w:val="006C0F91"/>
    <w:rsid w:val="006C3B8B"/>
    <w:rsid w:val="006C74C2"/>
    <w:rsid w:val="006C79C0"/>
    <w:rsid w:val="006D03DD"/>
    <w:rsid w:val="006D2BBE"/>
    <w:rsid w:val="006D4E22"/>
    <w:rsid w:val="006E2F49"/>
    <w:rsid w:val="006E5201"/>
    <w:rsid w:val="006E5BE9"/>
    <w:rsid w:val="006E649C"/>
    <w:rsid w:val="006F06E4"/>
    <w:rsid w:val="006F4748"/>
    <w:rsid w:val="006F55E9"/>
    <w:rsid w:val="00704B1D"/>
    <w:rsid w:val="00704FDE"/>
    <w:rsid w:val="0070581C"/>
    <w:rsid w:val="00706D47"/>
    <w:rsid w:val="00711648"/>
    <w:rsid w:val="00711E8B"/>
    <w:rsid w:val="0072445D"/>
    <w:rsid w:val="00725114"/>
    <w:rsid w:val="00735AE6"/>
    <w:rsid w:val="007365B8"/>
    <w:rsid w:val="00737C36"/>
    <w:rsid w:val="00744364"/>
    <w:rsid w:val="00751027"/>
    <w:rsid w:val="00753567"/>
    <w:rsid w:val="00754746"/>
    <w:rsid w:val="007550B2"/>
    <w:rsid w:val="007557ED"/>
    <w:rsid w:val="00755DCD"/>
    <w:rsid w:val="00756B07"/>
    <w:rsid w:val="0075735A"/>
    <w:rsid w:val="00761B39"/>
    <w:rsid w:val="00762A92"/>
    <w:rsid w:val="00765CC5"/>
    <w:rsid w:val="00766872"/>
    <w:rsid w:val="00771201"/>
    <w:rsid w:val="007718E5"/>
    <w:rsid w:val="0077206B"/>
    <w:rsid w:val="00775464"/>
    <w:rsid w:val="007834E0"/>
    <w:rsid w:val="00786A87"/>
    <w:rsid w:val="0079142C"/>
    <w:rsid w:val="00791FC7"/>
    <w:rsid w:val="00793079"/>
    <w:rsid w:val="00795015"/>
    <w:rsid w:val="007957BF"/>
    <w:rsid w:val="00795A0D"/>
    <w:rsid w:val="007A0AF1"/>
    <w:rsid w:val="007A41FC"/>
    <w:rsid w:val="007A66F1"/>
    <w:rsid w:val="007B169F"/>
    <w:rsid w:val="007B31DD"/>
    <w:rsid w:val="007B5932"/>
    <w:rsid w:val="007B5A29"/>
    <w:rsid w:val="007B6A59"/>
    <w:rsid w:val="007B7893"/>
    <w:rsid w:val="007B7A0F"/>
    <w:rsid w:val="007C20A3"/>
    <w:rsid w:val="007C38D1"/>
    <w:rsid w:val="007D34B1"/>
    <w:rsid w:val="007D4835"/>
    <w:rsid w:val="007D49BE"/>
    <w:rsid w:val="007D7F91"/>
    <w:rsid w:val="007E14FC"/>
    <w:rsid w:val="007F443F"/>
    <w:rsid w:val="007F4A00"/>
    <w:rsid w:val="007F630D"/>
    <w:rsid w:val="0080012C"/>
    <w:rsid w:val="0080036D"/>
    <w:rsid w:val="00802A28"/>
    <w:rsid w:val="008036D9"/>
    <w:rsid w:val="00805326"/>
    <w:rsid w:val="00805D42"/>
    <w:rsid w:val="008125AA"/>
    <w:rsid w:val="0081401F"/>
    <w:rsid w:val="0081516B"/>
    <w:rsid w:val="008170E6"/>
    <w:rsid w:val="0082393E"/>
    <w:rsid w:val="0082559D"/>
    <w:rsid w:val="00825663"/>
    <w:rsid w:val="00834420"/>
    <w:rsid w:val="00834F9C"/>
    <w:rsid w:val="00836AD8"/>
    <w:rsid w:val="008425D5"/>
    <w:rsid w:val="0084386C"/>
    <w:rsid w:val="00853B67"/>
    <w:rsid w:val="00856905"/>
    <w:rsid w:val="008604F3"/>
    <w:rsid w:val="0086143A"/>
    <w:rsid w:val="00863030"/>
    <w:rsid w:val="00872A50"/>
    <w:rsid w:val="00875697"/>
    <w:rsid w:val="00876C01"/>
    <w:rsid w:val="00877326"/>
    <w:rsid w:val="00877A9D"/>
    <w:rsid w:val="00881C21"/>
    <w:rsid w:val="00882101"/>
    <w:rsid w:val="00882AD1"/>
    <w:rsid w:val="00882DEF"/>
    <w:rsid w:val="00884205"/>
    <w:rsid w:val="00886716"/>
    <w:rsid w:val="00887E45"/>
    <w:rsid w:val="00891390"/>
    <w:rsid w:val="0089267A"/>
    <w:rsid w:val="00895663"/>
    <w:rsid w:val="0089777E"/>
    <w:rsid w:val="008A0284"/>
    <w:rsid w:val="008A2F58"/>
    <w:rsid w:val="008A31A3"/>
    <w:rsid w:val="008A720A"/>
    <w:rsid w:val="008B4767"/>
    <w:rsid w:val="008B4E84"/>
    <w:rsid w:val="008B5219"/>
    <w:rsid w:val="008B6D26"/>
    <w:rsid w:val="008B6FCB"/>
    <w:rsid w:val="008C33E1"/>
    <w:rsid w:val="008C4F1A"/>
    <w:rsid w:val="008D0E34"/>
    <w:rsid w:val="008D3C05"/>
    <w:rsid w:val="008E1093"/>
    <w:rsid w:val="008E14D1"/>
    <w:rsid w:val="008E2AEA"/>
    <w:rsid w:val="008E7859"/>
    <w:rsid w:val="008E7F55"/>
    <w:rsid w:val="008F075C"/>
    <w:rsid w:val="008F3EFF"/>
    <w:rsid w:val="00902793"/>
    <w:rsid w:val="0090610B"/>
    <w:rsid w:val="009074D8"/>
    <w:rsid w:val="009104B0"/>
    <w:rsid w:val="009137B0"/>
    <w:rsid w:val="00913830"/>
    <w:rsid w:val="00913EE8"/>
    <w:rsid w:val="00916045"/>
    <w:rsid w:val="00916FBC"/>
    <w:rsid w:val="0091763A"/>
    <w:rsid w:val="009256BB"/>
    <w:rsid w:val="00931500"/>
    <w:rsid w:val="009318E9"/>
    <w:rsid w:val="00931D3E"/>
    <w:rsid w:val="009333FA"/>
    <w:rsid w:val="00935199"/>
    <w:rsid w:val="009358CB"/>
    <w:rsid w:val="009424BD"/>
    <w:rsid w:val="00946775"/>
    <w:rsid w:val="00952739"/>
    <w:rsid w:val="009556BE"/>
    <w:rsid w:val="0096286C"/>
    <w:rsid w:val="00967ED5"/>
    <w:rsid w:val="009706FC"/>
    <w:rsid w:val="00972D24"/>
    <w:rsid w:val="0097300A"/>
    <w:rsid w:val="00973C2C"/>
    <w:rsid w:val="00973F7F"/>
    <w:rsid w:val="009748CE"/>
    <w:rsid w:val="009755A4"/>
    <w:rsid w:val="009810FA"/>
    <w:rsid w:val="00982F31"/>
    <w:rsid w:val="009832C8"/>
    <w:rsid w:val="00984F3D"/>
    <w:rsid w:val="0099174C"/>
    <w:rsid w:val="00993E98"/>
    <w:rsid w:val="00994DE7"/>
    <w:rsid w:val="00997A0F"/>
    <w:rsid w:val="00997CDA"/>
    <w:rsid w:val="009A0A93"/>
    <w:rsid w:val="009A25AE"/>
    <w:rsid w:val="009A3DD7"/>
    <w:rsid w:val="009B0498"/>
    <w:rsid w:val="009B15C6"/>
    <w:rsid w:val="009B3203"/>
    <w:rsid w:val="009B395D"/>
    <w:rsid w:val="009B42DC"/>
    <w:rsid w:val="009B612D"/>
    <w:rsid w:val="009B6BBF"/>
    <w:rsid w:val="009B7AA4"/>
    <w:rsid w:val="009B7D37"/>
    <w:rsid w:val="009C2296"/>
    <w:rsid w:val="009C2D3F"/>
    <w:rsid w:val="009C3F04"/>
    <w:rsid w:val="009C5C00"/>
    <w:rsid w:val="009C6D2D"/>
    <w:rsid w:val="009C701B"/>
    <w:rsid w:val="009D0AE7"/>
    <w:rsid w:val="009D1954"/>
    <w:rsid w:val="009D4222"/>
    <w:rsid w:val="009D7E46"/>
    <w:rsid w:val="009E22B5"/>
    <w:rsid w:val="009E71D0"/>
    <w:rsid w:val="009E7B51"/>
    <w:rsid w:val="00A062F3"/>
    <w:rsid w:val="00A10210"/>
    <w:rsid w:val="00A11467"/>
    <w:rsid w:val="00A1741A"/>
    <w:rsid w:val="00A17830"/>
    <w:rsid w:val="00A2057B"/>
    <w:rsid w:val="00A246B6"/>
    <w:rsid w:val="00A24DFC"/>
    <w:rsid w:val="00A27AFA"/>
    <w:rsid w:val="00A31345"/>
    <w:rsid w:val="00A3154F"/>
    <w:rsid w:val="00A33134"/>
    <w:rsid w:val="00A36762"/>
    <w:rsid w:val="00A37DEA"/>
    <w:rsid w:val="00A4164F"/>
    <w:rsid w:val="00A42542"/>
    <w:rsid w:val="00A43184"/>
    <w:rsid w:val="00A46719"/>
    <w:rsid w:val="00A5051A"/>
    <w:rsid w:val="00A506D0"/>
    <w:rsid w:val="00A5554F"/>
    <w:rsid w:val="00A64B0A"/>
    <w:rsid w:val="00A65F1B"/>
    <w:rsid w:val="00A671CC"/>
    <w:rsid w:val="00A71848"/>
    <w:rsid w:val="00A73F32"/>
    <w:rsid w:val="00A74428"/>
    <w:rsid w:val="00A832EB"/>
    <w:rsid w:val="00A8395B"/>
    <w:rsid w:val="00A8697F"/>
    <w:rsid w:val="00A86F80"/>
    <w:rsid w:val="00A916C9"/>
    <w:rsid w:val="00A92537"/>
    <w:rsid w:val="00A94803"/>
    <w:rsid w:val="00A961DB"/>
    <w:rsid w:val="00AA270F"/>
    <w:rsid w:val="00AA5C62"/>
    <w:rsid w:val="00AA648C"/>
    <w:rsid w:val="00AA6CE1"/>
    <w:rsid w:val="00AB0316"/>
    <w:rsid w:val="00AB0453"/>
    <w:rsid w:val="00AB0F2B"/>
    <w:rsid w:val="00AB312A"/>
    <w:rsid w:val="00AB3974"/>
    <w:rsid w:val="00AB49CC"/>
    <w:rsid w:val="00AB5A10"/>
    <w:rsid w:val="00AB699F"/>
    <w:rsid w:val="00AC0F11"/>
    <w:rsid w:val="00AC318E"/>
    <w:rsid w:val="00AC339A"/>
    <w:rsid w:val="00AD28D7"/>
    <w:rsid w:val="00AD2ECF"/>
    <w:rsid w:val="00AD561F"/>
    <w:rsid w:val="00AD6D16"/>
    <w:rsid w:val="00AE1FAA"/>
    <w:rsid w:val="00AE5F9D"/>
    <w:rsid w:val="00AE61E4"/>
    <w:rsid w:val="00AF1015"/>
    <w:rsid w:val="00AF1CDB"/>
    <w:rsid w:val="00AF2711"/>
    <w:rsid w:val="00AF2E7E"/>
    <w:rsid w:val="00AF51A5"/>
    <w:rsid w:val="00AF5C92"/>
    <w:rsid w:val="00AF5E30"/>
    <w:rsid w:val="00AF6A13"/>
    <w:rsid w:val="00B0183D"/>
    <w:rsid w:val="00B05A02"/>
    <w:rsid w:val="00B06482"/>
    <w:rsid w:val="00B11191"/>
    <w:rsid w:val="00B14E57"/>
    <w:rsid w:val="00B15C25"/>
    <w:rsid w:val="00B16F00"/>
    <w:rsid w:val="00B22DA3"/>
    <w:rsid w:val="00B22E32"/>
    <w:rsid w:val="00B237DB"/>
    <w:rsid w:val="00B26AAA"/>
    <w:rsid w:val="00B27F48"/>
    <w:rsid w:val="00B32F59"/>
    <w:rsid w:val="00B34340"/>
    <w:rsid w:val="00B3746F"/>
    <w:rsid w:val="00B3773F"/>
    <w:rsid w:val="00B43B95"/>
    <w:rsid w:val="00B449BD"/>
    <w:rsid w:val="00B4597A"/>
    <w:rsid w:val="00B5088A"/>
    <w:rsid w:val="00B55D1B"/>
    <w:rsid w:val="00B56A70"/>
    <w:rsid w:val="00B601B8"/>
    <w:rsid w:val="00B6027F"/>
    <w:rsid w:val="00B6432C"/>
    <w:rsid w:val="00B6747E"/>
    <w:rsid w:val="00B67A8F"/>
    <w:rsid w:val="00B72D7B"/>
    <w:rsid w:val="00B7554F"/>
    <w:rsid w:val="00B756EB"/>
    <w:rsid w:val="00B75C9A"/>
    <w:rsid w:val="00B802D0"/>
    <w:rsid w:val="00B8188A"/>
    <w:rsid w:val="00B82250"/>
    <w:rsid w:val="00B83F73"/>
    <w:rsid w:val="00B844C9"/>
    <w:rsid w:val="00B8579A"/>
    <w:rsid w:val="00B86B75"/>
    <w:rsid w:val="00B90EA4"/>
    <w:rsid w:val="00B92607"/>
    <w:rsid w:val="00B92E66"/>
    <w:rsid w:val="00B93357"/>
    <w:rsid w:val="00B94B0A"/>
    <w:rsid w:val="00B9654C"/>
    <w:rsid w:val="00B97C1C"/>
    <w:rsid w:val="00BA6D05"/>
    <w:rsid w:val="00BB25E8"/>
    <w:rsid w:val="00BB2C94"/>
    <w:rsid w:val="00BB3AAE"/>
    <w:rsid w:val="00BC0705"/>
    <w:rsid w:val="00BC46DB"/>
    <w:rsid w:val="00BC4FBC"/>
    <w:rsid w:val="00BD62EE"/>
    <w:rsid w:val="00BD7F3D"/>
    <w:rsid w:val="00BE139B"/>
    <w:rsid w:val="00BE19FC"/>
    <w:rsid w:val="00BE1C17"/>
    <w:rsid w:val="00BE2531"/>
    <w:rsid w:val="00BE4066"/>
    <w:rsid w:val="00BE6319"/>
    <w:rsid w:val="00BF25EE"/>
    <w:rsid w:val="00BF4486"/>
    <w:rsid w:val="00C00C1E"/>
    <w:rsid w:val="00C0609F"/>
    <w:rsid w:val="00C0788A"/>
    <w:rsid w:val="00C117AC"/>
    <w:rsid w:val="00C170A4"/>
    <w:rsid w:val="00C22852"/>
    <w:rsid w:val="00C3183A"/>
    <w:rsid w:val="00C32C4F"/>
    <w:rsid w:val="00C3459C"/>
    <w:rsid w:val="00C346F3"/>
    <w:rsid w:val="00C3792C"/>
    <w:rsid w:val="00C37DEA"/>
    <w:rsid w:val="00C41380"/>
    <w:rsid w:val="00C53213"/>
    <w:rsid w:val="00C56689"/>
    <w:rsid w:val="00C6467B"/>
    <w:rsid w:val="00C64866"/>
    <w:rsid w:val="00C66667"/>
    <w:rsid w:val="00C66CD7"/>
    <w:rsid w:val="00C66F78"/>
    <w:rsid w:val="00C7009A"/>
    <w:rsid w:val="00C702FE"/>
    <w:rsid w:val="00C71E32"/>
    <w:rsid w:val="00C71EFE"/>
    <w:rsid w:val="00C72199"/>
    <w:rsid w:val="00C737A0"/>
    <w:rsid w:val="00C76FA9"/>
    <w:rsid w:val="00C7773D"/>
    <w:rsid w:val="00C83963"/>
    <w:rsid w:val="00C8473D"/>
    <w:rsid w:val="00C92AF2"/>
    <w:rsid w:val="00C937C2"/>
    <w:rsid w:val="00C939C9"/>
    <w:rsid w:val="00C95A16"/>
    <w:rsid w:val="00C96489"/>
    <w:rsid w:val="00CA2E15"/>
    <w:rsid w:val="00CA4A64"/>
    <w:rsid w:val="00CA606A"/>
    <w:rsid w:val="00CA6FFE"/>
    <w:rsid w:val="00CA7A0A"/>
    <w:rsid w:val="00CB1133"/>
    <w:rsid w:val="00CB191F"/>
    <w:rsid w:val="00CB3E45"/>
    <w:rsid w:val="00CB623E"/>
    <w:rsid w:val="00CB706F"/>
    <w:rsid w:val="00CC1484"/>
    <w:rsid w:val="00CC5A4B"/>
    <w:rsid w:val="00CC6546"/>
    <w:rsid w:val="00CC7DAD"/>
    <w:rsid w:val="00CD13DB"/>
    <w:rsid w:val="00CD2C2A"/>
    <w:rsid w:val="00CD394E"/>
    <w:rsid w:val="00CD63AC"/>
    <w:rsid w:val="00CD76D2"/>
    <w:rsid w:val="00CE2034"/>
    <w:rsid w:val="00CE4BD8"/>
    <w:rsid w:val="00D01753"/>
    <w:rsid w:val="00D01C6A"/>
    <w:rsid w:val="00D030F5"/>
    <w:rsid w:val="00D1017E"/>
    <w:rsid w:val="00D14B3A"/>
    <w:rsid w:val="00D1787C"/>
    <w:rsid w:val="00D20578"/>
    <w:rsid w:val="00D23431"/>
    <w:rsid w:val="00D24DFA"/>
    <w:rsid w:val="00D25912"/>
    <w:rsid w:val="00D34B60"/>
    <w:rsid w:val="00D36E4F"/>
    <w:rsid w:val="00D4128D"/>
    <w:rsid w:val="00D43335"/>
    <w:rsid w:val="00D44B53"/>
    <w:rsid w:val="00D51D3F"/>
    <w:rsid w:val="00D5626C"/>
    <w:rsid w:val="00D57862"/>
    <w:rsid w:val="00D625E3"/>
    <w:rsid w:val="00D6756C"/>
    <w:rsid w:val="00D700AF"/>
    <w:rsid w:val="00D75254"/>
    <w:rsid w:val="00D80DC8"/>
    <w:rsid w:val="00D8201D"/>
    <w:rsid w:val="00D82247"/>
    <w:rsid w:val="00D83034"/>
    <w:rsid w:val="00D8600F"/>
    <w:rsid w:val="00D865A2"/>
    <w:rsid w:val="00D900B5"/>
    <w:rsid w:val="00D904D7"/>
    <w:rsid w:val="00D939C5"/>
    <w:rsid w:val="00D946C0"/>
    <w:rsid w:val="00D94C3D"/>
    <w:rsid w:val="00D95DEE"/>
    <w:rsid w:val="00D96049"/>
    <w:rsid w:val="00DA22EC"/>
    <w:rsid w:val="00DA7EE2"/>
    <w:rsid w:val="00DB43ED"/>
    <w:rsid w:val="00DB51A2"/>
    <w:rsid w:val="00DC13B1"/>
    <w:rsid w:val="00DC2C02"/>
    <w:rsid w:val="00DD0B0E"/>
    <w:rsid w:val="00DD3691"/>
    <w:rsid w:val="00DD51BC"/>
    <w:rsid w:val="00DD5812"/>
    <w:rsid w:val="00DD5CC5"/>
    <w:rsid w:val="00DD7F56"/>
    <w:rsid w:val="00DE12E2"/>
    <w:rsid w:val="00DE1AB1"/>
    <w:rsid w:val="00DE1ED2"/>
    <w:rsid w:val="00DE394B"/>
    <w:rsid w:val="00DF0C04"/>
    <w:rsid w:val="00DF288B"/>
    <w:rsid w:val="00DF33CA"/>
    <w:rsid w:val="00DF3916"/>
    <w:rsid w:val="00DF5F1C"/>
    <w:rsid w:val="00E048AE"/>
    <w:rsid w:val="00E05712"/>
    <w:rsid w:val="00E0646D"/>
    <w:rsid w:val="00E10440"/>
    <w:rsid w:val="00E1187B"/>
    <w:rsid w:val="00E14BE0"/>
    <w:rsid w:val="00E14C36"/>
    <w:rsid w:val="00E15BD7"/>
    <w:rsid w:val="00E15F7B"/>
    <w:rsid w:val="00E168C2"/>
    <w:rsid w:val="00E23073"/>
    <w:rsid w:val="00E23376"/>
    <w:rsid w:val="00E23D5D"/>
    <w:rsid w:val="00E2429B"/>
    <w:rsid w:val="00E27F31"/>
    <w:rsid w:val="00E352AA"/>
    <w:rsid w:val="00E36017"/>
    <w:rsid w:val="00E41A65"/>
    <w:rsid w:val="00E43C3A"/>
    <w:rsid w:val="00E43C54"/>
    <w:rsid w:val="00E44599"/>
    <w:rsid w:val="00E44DE2"/>
    <w:rsid w:val="00E44FFC"/>
    <w:rsid w:val="00E47BB8"/>
    <w:rsid w:val="00E50A0F"/>
    <w:rsid w:val="00E51C2C"/>
    <w:rsid w:val="00E5519F"/>
    <w:rsid w:val="00E56FB6"/>
    <w:rsid w:val="00E578BF"/>
    <w:rsid w:val="00E61AEB"/>
    <w:rsid w:val="00E61C13"/>
    <w:rsid w:val="00E62414"/>
    <w:rsid w:val="00E70273"/>
    <w:rsid w:val="00E71349"/>
    <w:rsid w:val="00E757E3"/>
    <w:rsid w:val="00E825E6"/>
    <w:rsid w:val="00E82706"/>
    <w:rsid w:val="00E83D9B"/>
    <w:rsid w:val="00E91BA8"/>
    <w:rsid w:val="00E93DD2"/>
    <w:rsid w:val="00E94201"/>
    <w:rsid w:val="00E96089"/>
    <w:rsid w:val="00E97845"/>
    <w:rsid w:val="00EA0A7D"/>
    <w:rsid w:val="00EA31AF"/>
    <w:rsid w:val="00EA568D"/>
    <w:rsid w:val="00EA6F7A"/>
    <w:rsid w:val="00EB0F7F"/>
    <w:rsid w:val="00EB3306"/>
    <w:rsid w:val="00EB5138"/>
    <w:rsid w:val="00EB65BC"/>
    <w:rsid w:val="00EC3629"/>
    <w:rsid w:val="00EC3A3B"/>
    <w:rsid w:val="00EC4903"/>
    <w:rsid w:val="00EC7416"/>
    <w:rsid w:val="00ED1115"/>
    <w:rsid w:val="00ED1CC9"/>
    <w:rsid w:val="00ED3919"/>
    <w:rsid w:val="00ED41A9"/>
    <w:rsid w:val="00ED77BA"/>
    <w:rsid w:val="00EE3DB7"/>
    <w:rsid w:val="00EE4576"/>
    <w:rsid w:val="00EE5B48"/>
    <w:rsid w:val="00EE7DFF"/>
    <w:rsid w:val="00EF2EB8"/>
    <w:rsid w:val="00EF40B6"/>
    <w:rsid w:val="00EF42AD"/>
    <w:rsid w:val="00EF5D9B"/>
    <w:rsid w:val="00EF6D72"/>
    <w:rsid w:val="00EF73C3"/>
    <w:rsid w:val="00F00578"/>
    <w:rsid w:val="00F027A7"/>
    <w:rsid w:val="00F059BF"/>
    <w:rsid w:val="00F07C54"/>
    <w:rsid w:val="00F100FE"/>
    <w:rsid w:val="00F11C17"/>
    <w:rsid w:val="00F1208F"/>
    <w:rsid w:val="00F133F4"/>
    <w:rsid w:val="00F15610"/>
    <w:rsid w:val="00F15B4C"/>
    <w:rsid w:val="00F21A26"/>
    <w:rsid w:val="00F25BE5"/>
    <w:rsid w:val="00F27354"/>
    <w:rsid w:val="00F27D55"/>
    <w:rsid w:val="00F321D3"/>
    <w:rsid w:val="00F35EB1"/>
    <w:rsid w:val="00F364BC"/>
    <w:rsid w:val="00F427CF"/>
    <w:rsid w:val="00F44D92"/>
    <w:rsid w:val="00F452A6"/>
    <w:rsid w:val="00F54681"/>
    <w:rsid w:val="00F55ABF"/>
    <w:rsid w:val="00F56C90"/>
    <w:rsid w:val="00F57B9A"/>
    <w:rsid w:val="00F6093D"/>
    <w:rsid w:val="00F61B6B"/>
    <w:rsid w:val="00F65DC8"/>
    <w:rsid w:val="00F6627D"/>
    <w:rsid w:val="00F67398"/>
    <w:rsid w:val="00F71ABE"/>
    <w:rsid w:val="00F77311"/>
    <w:rsid w:val="00F77F80"/>
    <w:rsid w:val="00F822F2"/>
    <w:rsid w:val="00F8254D"/>
    <w:rsid w:val="00F825B2"/>
    <w:rsid w:val="00F831DA"/>
    <w:rsid w:val="00F86497"/>
    <w:rsid w:val="00F86C28"/>
    <w:rsid w:val="00F925D8"/>
    <w:rsid w:val="00F943AC"/>
    <w:rsid w:val="00F95944"/>
    <w:rsid w:val="00F97471"/>
    <w:rsid w:val="00FA0479"/>
    <w:rsid w:val="00FA2147"/>
    <w:rsid w:val="00FA34AA"/>
    <w:rsid w:val="00FA4BB8"/>
    <w:rsid w:val="00FA5B5D"/>
    <w:rsid w:val="00FA611F"/>
    <w:rsid w:val="00FA7DB5"/>
    <w:rsid w:val="00FB18B3"/>
    <w:rsid w:val="00FB20A2"/>
    <w:rsid w:val="00FC2B79"/>
    <w:rsid w:val="00FC3352"/>
    <w:rsid w:val="00FC3F88"/>
    <w:rsid w:val="00FC7F87"/>
    <w:rsid w:val="00FD3842"/>
    <w:rsid w:val="00FD3D18"/>
    <w:rsid w:val="00FD42E6"/>
    <w:rsid w:val="00FD49D1"/>
    <w:rsid w:val="00FD4F16"/>
    <w:rsid w:val="00FD5F6B"/>
    <w:rsid w:val="00FE2D76"/>
    <w:rsid w:val="00FF01E9"/>
    <w:rsid w:val="00FF1666"/>
    <w:rsid w:val="00FF2425"/>
    <w:rsid w:val="00FF2572"/>
    <w:rsid w:val="00FF445A"/>
    <w:rsid w:val="00FF4B7A"/>
    <w:rsid w:val="00FF54E7"/>
    <w:rsid w:val="00FF6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3ED2E3"/>
  <w15:docId w15:val="{EF910288-C21E-4229-ADAA-E42B54A11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4F3"/>
    <w:pPr>
      <w:spacing w:before="120" w:after="120"/>
    </w:pPr>
    <w:rPr>
      <w:lang w:val="en-GB"/>
    </w:rPr>
  </w:style>
  <w:style w:type="paragraph" w:styleId="Heading1">
    <w:name w:val="heading 1"/>
    <w:basedOn w:val="Normal"/>
    <w:next w:val="Normal"/>
    <w:link w:val="Heading1Char"/>
    <w:uiPriority w:val="9"/>
    <w:qFormat/>
    <w:rsid w:val="00C96489"/>
    <w:pPr>
      <w:spacing w:before="0"/>
      <w:outlineLvl w:val="0"/>
    </w:pPr>
    <w:rPr>
      <w:rFonts w:asciiTheme="majorHAnsi" w:eastAsiaTheme="majorEastAsia" w:hAnsiTheme="majorHAnsi" w:cstheme="majorBidi"/>
      <w:b/>
      <w:color w:val="17365D" w:themeColor="text2" w:themeShade="BF"/>
      <w:spacing w:val="5"/>
      <w:kern w:val="28"/>
      <w:sz w:val="28"/>
      <w:szCs w:val="28"/>
    </w:rPr>
  </w:style>
  <w:style w:type="paragraph" w:styleId="Heading2">
    <w:name w:val="heading 2"/>
    <w:basedOn w:val="Normal"/>
    <w:next w:val="Normal"/>
    <w:link w:val="Heading2Char"/>
    <w:uiPriority w:val="9"/>
    <w:unhideWhenUsed/>
    <w:qFormat/>
    <w:rsid w:val="00C96489"/>
    <w:pPr>
      <w:spacing w:before="0"/>
      <w:outlineLvl w:val="1"/>
    </w:pPr>
    <w:rPr>
      <w:rFonts w:ascii="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D9"/>
    <w:pPr>
      <w:ind w:left="720"/>
      <w:contextualSpacing/>
    </w:pPr>
  </w:style>
  <w:style w:type="paragraph" w:styleId="BalloonText">
    <w:name w:val="Balloon Text"/>
    <w:basedOn w:val="Normal"/>
    <w:link w:val="BalloonTextChar"/>
    <w:uiPriority w:val="99"/>
    <w:semiHidden/>
    <w:unhideWhenUsed/>
    <w:rsid w:val="002E2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24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A050B"/>
    <w:rPr>
      <w:sz w:val="18"/>
      <w:szCs w:val="18"/>
    </w:rPr>
  </w:style>
  <w:style w:type="paragraph" w:styleId="CommentText">
    <w:name w:val="annotation text"/>
    <w:basedOn w:val="Normal"/>
    <w:link w:val="CommentTextChar"/>
    <w:uiPriority w:val="99"/>
    <w:unhideWhenUsed/>
    <w:rsid w:val="006A050B"/>
    <w:rPr>
      <w:sz w:val="24"/>
      <w:szCs w:val="24"/>
    </w:rPr>
  </w:style>
  <w:style w:type="character" w:customStyle="1" w:styleId="CommentTextChar">
    <w:name w:val="Comment Text Char"/>
    <w:basedOn w:val="DefaultParagraphFont"/>
    <w:link w:val="CommentText"/>
    <w:uiPriority w:val="99"/>
    <w:rsid w:val="006A050B"/>
    <w:rPr>
      <w:sz w:val="24"/>
      <w:szCs w:val="24"/>
    </w:rPr>
  </w:style>
  <w:style w:type="paragraph" w:styleId="CommentSubject">
    <w:name w:val="annotation subject"/>
    <w:basedOn w:val="CommentText"/>
    <w:next w:val="CommentText"/>
    <w:link w:val="CommentSubjectChar"/>
    <w:uiPriority w:val="99"/>
    <w:semiHidden/>
    <w:unhideWhenUsed/>
    <w:rsid w:val="006A050B"/>
    <w:rPr>
      <w:b/>
      <w:bCs/>
      <w:sz w:val="20"/>
      <w:szCs w:val="20"/>
    </w:rPr>
  </w:style>
  <w:style w:type="character" w:customStyle="1" w:styleId="CommentSubjectChar">
    <w:name w:val="Comment Subject Char"/>
    <w:basedOn w:val="CommentTextChar"/>
    <w:link w:val="CommentSubject"/>
    <w:uiPriority w:val="99"/>
    <w:semiHidden/>
    <w:rsid w:val="006A050B"/>
    <w:rPr>
      <w:b/>
      <w:bCs/>
      <w:sz w:val="20"/>
      <w:szCs w:val="20"/>
    </w:rPr>
  </w:style>
  <w:style w:type="paragraph" w:styleId="FootnoteText">
    <w:name w:val="footnote text"/>
    <w:basedOn w:val="Normal"/>
    <w:link w:val="FootnoteTextChar"/>
    <w:uiPriority w:val="99"/>
    <w:unhideWhenUsed/>
    <w:rsid w:val="00296A6D"/>
    <w:pPr>
      <w:spacing w:before="0" w:after="0"/>
    </w:pPr>
    <w:rPr>
      <w:sz w:val="24"/>
      <w:szCs w:val="24"/>
    </w:rPr>
  </w:style>
  <w:style w:type="character" w:customStyle="1" w:styleId="FootnoteTextChar">
    <w:name w:val="Footnote Text Char"/>
    <w:basedOn w:val="DefaultParagraphFont"/>
    <w:link w:val="FootnoteText"/>
    <w:uiPriority w:val="99"/>
    <w:rsid w:val="00296A6D"/>
    <w:rPr>
      <w:sz w:val="24"/>
      <w:szCs w:val="24"/>
    </w:rPr>
  </w:style>
  <w:style w:type="character" w:styleId="FootnoteReference">
    <w:name w:val="footnote reference"/>
    <w:basedOn w:val="DefaultParagraphFont"/>
    <w:uiPriority w:val="99"/>
    <w:unhideWhenUsed/>
    <w:rsid w:val="00296A6D"/>
    <w:rPr>
      <w:vertAlign w:val="superscript"/>
    </w:rPr>
  </w:style>
  <w:style w:type="character" w:styleId="Hyperlink">
    <w:name w:val="Hyperlink"/>
    <w:basedOn w:val="DefaultParagraphFont"/>
    <w:uiPriority w:val="99"/>
    <w:unhideWhenUsed/>
    <w:rsid w:val="009333FA"/>
    <w:rPr>
      <w:color w:val="0000FF" w:themeColor="hyperlink"/>
      <w:u w:val="single"/>
    </w:rPr>
  </w:style>
  <w:style w:type="paragraph" w:styleId="Title">
    <w:name w:val="Title"/>
    <w:basedOn w:val="Normal"/>
    <w:next w:val="Normal"/>
    <w:link w:val="TitleChar"/>
    <w:uiPriority w:val="10"/>
    <w:qFormat/>
    <w:rsid w:val="00C9648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64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96489"/>
    <w:rPr>
      <w:rFonts w:asciiTheme="majorHAnsi" w:eastAsiaTheme="majorEastAsia" w:hAnsiTheme="majorHAnsi" w:cstheme="majorBidi"/>
      <w:b/>
      <w:color w:val="17365D" w:themeColor="text2" w:themeShade="BF"/>
      <w:spacing w:val="5"/>
      <w:kern w:val="28"/>
      <w:sz w:val="28"/>
      <w:szCs w:val="28"/>
      <w:lang w:val="en-GB"/>
    </w:rPr>
  </w:style>
  <w:style w:type="character" w:customStyle="1" w:styleId="Heading2Char">
    <w:name w:val="Heading 2 Char"/>
    <w:basedOn w:val="DefaultParagraphFont"/>
    <w:link w:val="Heading2"/>
    <w:uiPriority w:val="9"/>
    <w:rsid w:val="00C96489"/>
    <w:rPr>
      <w:rFonts w:ascii="Arial" w:hAnsi="Arial" w:cs="Arial"/>
      <w:b/>
      <w:sz w:val="24"/>
      <w:szCs w:val="24"/>
      <w:lang w:val="en-GB"/>
    </w:rPr>
  </w:style>
  <w:style w:type="paragraph" w:styleId="Header">
    <w:name w:val="header"/>
    <w:basedOn w:val="Normal"/>
    <w:link w:val="HeaderChar"/>
    <w:uiPriority w:val="99"/>
    <w:unhideWhenUsed/>
    <w:rsid w:val="00C96489"/>
    <w:pPr>
      <w:tabs>
        <w:tab w:val="center" w:pos="4513"/>
        <w:tab w:val="right" w:pos="9026"/>
      </w:tabs>
      <w:spacing w:before="0" w:after="0"/>
    </w:pPr>
  </w:style>
  <w:style w:type="character" w:customStyle="1" w:styleId="HeaderChar">
    <w:name w:val="Header Char"/>
    <w:basedOn w:val="DefaultParagraphFont"/>
    <w:link w:val="Header"/>
    <w:uiPriority w:val="99"/>
    <w:rsid w:val="00C96489"/>
  </w:style>
  <w:style w:type="paragraph" w:styleId="Footer">
    <w:name w:val="footer"/>
    <w:basedOn w:val="Normal"/>
    <w:link w:val="FooterChar"/>
    <w:uiPriority w:val="99"/>
    <w:unhideWhenUsed/>
    <w:rsid w:val="00C96489"/>
    <w:pPr>
      <w:tabs>
        <w:tab w:val="center" w:pos="4513"/>
        <w:tab w:val="right" w:pos="9026"/>
      </w:tabs>
      <w:spacing w:before="0" w:after="0"/>
    </w:pPr>
  </w:style>
  <w:style w:type="character" w:customStyle="1" w:styleId="FooterChar">
    <w:name w:val="Footer Char"/>
    <w:basedOn w:val="DefaultParagraphFont"/>
    <w:link w:val="Footer"/>
    <w:uiPriority w:val="99"/>
    <w:rsid w:val="00C96489"/>
  </w:style>
  <w:style w:type="paragraph" w:styleId="Revision">
    <w:name w:val="Revision"/>
    <w:hidden/>
    <w:uiPriority w:val="99"/>
    <w:semiHidden/>
    <w:rsid w:val="00552E4F"/>
  </w:style>
  <w:style w:type="table" w:styleId="TableGrid">
    <w:name w:val="Table Grid"/>
    <w:basedOn w:val="TableNormal"/>
    <w:uiPriority w:val="59"/>
    <w:rsid w:val="00E9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B4767"/>
    <w:rPr>
      <w:color w:val="800080" w:themeColor="followedHyperlink"/>
      <w:u w:val="single"/>
    </w:rPr>
  </w:style>
  <w:style w:type="character" w:styleId="UnresolvedMention">
    <w:name w:val="Unresolved Mention"/>
    <w:basedOn w:val="DefaultParagraphFont"/>
    <w:uiPriority w:val="99"/>
    <w:semiHidden/>
    <w:unhideWhenUsed/>
    <w:rsid w:val="00040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964734">
      <w:bodyDiv w:val="1"/>
      <w:marLeft w:val="0"/>
      <w:marRight w:val="0"/>
      <w:marTop w:val="0"/>
      <w:marBottom w:val="0"/>
      <w:divBdr>
        <w:top w:val="none" w:sz="0" w:space="0" w:color="auto"/>
        <w:left w:val="none" w:sz="0" w:space="0" w:color="auto"/>
        <w:bottom w:val="none" w:sz="0" w:space="0" w:color="auto"/>
        <w:right w:val="none" w:sz="0" w:space="0" w:color="auto"/>
      </w:divBdr>
      <w:divsChild>
        <w:div w:id="1500847537">
          <w:marLeft w:val="0"/>
          <w:marRight w:val="0"/>
          <w:marTop w:val="0"/>
          <w:marBottom w:val="0"/>
          <w:divBdr>
            <w:top w:val="none" w:sz="0" w:space="0" w:color="auto"/>
            <w:left w:val="none" w:sz="0" w:space="0" w:color="auto"/>
            <w:bottom w:val="none" w:sz="0" w:space="0" w:color="auto"/>
            <w:right w:val="none" w:sz="0" w:space="0" w:color="auto"/>
          </w:divBdr>
        </w:div>
        <w:div w:id="605040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787FE9B81E304FBB626FD423A40843" ma:contentTypeVersion="15" ma:contentTypeDescription="Create a new document." ma:contentTypeScope="" ma:versionID="f93a35c30270f76d4ece85de298ae989">
  <xsd:schema xmlns:xsd="http://www.w3.org/2001/XMLSchema" xmlns:xs="http://www.w3.org/2001/XMLSchema" xmlns:p="http://schemas.microsoft.com/office/2006/metadata/properties" xmlns:ns2="d18c1617-1ac8-4b22-9cef-b2ac240d88cb" xmlns:ns3="6b5016be-864f-48cd-8f7e-30669123ed93" targetNamespace="http://schemas.microsoft.com/office/2006/metadata/properties" ma:root="true" ma:fieldsID="af7db2ab9a28982fbb34cb8dc791bf8f" ns2:_="" ns3:_="">
    <xsd:import namespace="d18c1617-1ac8-4b22-9cef-b2ac240d88cb"/>
    <xsd:import namespace="6b5016be-864f-48cd-8f7e-30669123ed93"/>
    <xsd:element name="properties">
      <xsd:complexType>
        <xsd:sequence>
          <xsd:element name="documentManagement">
            <xsd:complexType>
              <xsd:all>
                <xsd:element ref="ns2:TaxKeywordTaxHTField" minOccurs="0"/>
                <xsd:element ref="ns2:TaxCatchAll" minOccurs="0"/>
                <xsd:element ref="ns2:TaxCatchAllLabel" minOccurs="0"/>
                <xsd:element ref="ns2:hae69c9a3b974f6ea09ed5059cd93782" minOccurs="0"/>
                <xsd:element ref="ns2:aa413b61045448e6bc230aa29a84eb0b" minOccurs="0"/>
                <xsd:element ref="ns2:o2a67a7f239d463099c84f831d9f71a7" minOccurs="0"/>
                <xsd:element ref="ns2:pc3a60732cff4bd6a1032848edf6a57b" minOccurs="0"/>
                <xsd:element ref="ns3:AttachmentType" minOccurs="0"/>
                <xsd:element ref="ns3:DocumentName" minOccurs="0"/>
                <xsd:element ref="ns3:UploadedBy" minOccurs="0"/>
                <xsd:element ref="ns3:pID" minOccurs="0"/>
                <xsd:element ref="ns3:Archive"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29d7eb92-652c-4a99-8ae2-fa13e4b4bcc7}" ma:internalName="TaxCatchAll" ma:showField="CatchAllData"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9d7eb92-652c-4a99-8ae2-fa13e4b4bcc7}" ma:internalName="TaxCatchAllLabel" ma:readOnly="true" ma:showField="CatchAllDataLabel"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5016be-864f-48cd-8f7e-30669123ed93" elementFormDefault="qualified">
    <xsd:import namespace="http://schemas.microsoft.com/office/2006/documentManagement/types"/>
    <xsd:import namespace="http://schemas.microsoft.com/office/infopath/2007/PartnerControls"/>
    <xsd:element name="AttachmentType" ma:index="20" nillable="true" ma:displayName="Attachment Type" ma:format="Dropdown" ma:internalName="AttachmentType">
      <xsd:simpleType>
        <xsd:restriction base="dms:Text">
          <xsd:maxLength value="255"/>
        </xsd:restriction>
      </xsd:simpleType>
    </xsd:element>
    <xsd:element name="DocumentName" ma:index="21" nillable="true" ma:displayName="Document Name" ma:format="Dropdown" ma:internalName="DocumentName">
      <xsd:simpleType>
        <xsd:restriction base="dms:Text">
          <xsd:maxLength value="255"/>
        </xsd:restriction>
      </xsd:simpleType>
    </xsd:element>
    <xsd:element name="UploadedBy" ma:index="22" nillable="true" ma:displayName="Uploaded By" ma:format="Dropdown" ma:internalName="UploadedBy">
      <xsd:simpleType>
        <xsd:restriction base="dms:Text">
          <xsd:maxLength value="255"/>
        </xsd:restriction>
      </xsd:simpleType>
    </xsd:element>
    <xsd:element name="pID" ma:index="23" nillable="true" ma:displayName="pID" ma:format="Dropdown" ma:internalName="pID">
      <xsd:simpleType>
        <xsd:restriction base="dms:Text">
          <xsd:maxLength value="255"/>
        </xsd:restriction>
      </xsd:simpleType>
    </xsd:element>
    <xsd:element name="Archive" ma:index="24" nillable="true" ma:displayName="Archive" ma:format="Dropdown" ma:internalName="Archive">
      <xsd:simpleType>
        <xsd:restriction base="dms:Text">
          <xsd:maxLength value="255"/>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LengthInSeconds" ma:index="30" nillable="true" ma:displayName="Length (seconds)" ma:internalName="MediaLengthInSeconds" ma:readOnly="true">
      <xsd:simpleType>
        <xsd:restriction base="dms:Unknow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f5af0f96-557c-40e5-b74f-4de88d247c44"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AttachmentType xmlns="6b5016be-864f-48cd-8f7e-30669123ed93">Primary Attachment</AttachmentType>
    <DocumentName xmlns="6b5016be-864f-48cd-8f7e-30669123ed93">QuitSmoking_Email Campaign Text1.29 (1) with ASK update.docx</DocumentName>
    <pID xmlns="6b5016be-864f-48cd-8f7e-30669123ed93">24238</pID>
    <UploadedBy xmlns="6b5016be-864f-48cd-8f7e-30669123ed93">Dine, Emily</UploadedBy>
    <Archive xmlns="6b5016be-864f-48cd-8f7e-30669123ed93" xsi:nil="true"/>
  </documentManagement>
</p:properties>
</file>

<file path=customXml/itemProps1.xml><?xml version="1.0" encoding="utf-8"?>
<ds:datastoreItem xmlns:ds="http://schemas.openxmlformats.org/officeDocument/2006/customXml" ds:itemID="{B7A1AAED-F5E5-4D55-8331-F22200034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c1617-1ac8-4b22-9cef-b2ac240d88cb"/>
    <ds:schemaRef ds:uri="6b5016be-864f-48cd-8f7e-30669123ed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CA251F-821A-4DBF-84D3-EA2CD42619F9}">
  <ds:schemaRefs>
    <ds:schemaRef ds:uri="http://schemas.openxmlformats.org/officeDocument/2006/bibliography"/>
  </ds:schemaRefs>
</ds:datastoreItem>
</file>

<file path=customXml/itemProps3.xml><?xml version="1.0" encoding="utf-8"?>
<ds:datastoreItem xmlns:ds="http://schemas.openxmlformats.org/officeDocument/2006/customXml" ds:itemID="{917D9A9D-11F0-4405-A4E4-EB6C4AD893DD}">
  <ds:schemaRefs>
    <ds:schemaRef ds:uri="Microsoft.SharePoint.Taxonomy.ContentTypeSync"/>
  </ds:schemaRefs>
</ds:datastoreItem>
</file>

<file path=customXml/itemProps4.xml><?xml version="1.0" encoding="utf-8"?>
<ds:datastoreItem xmlns:ds="http://schemas.openxmlformats.org/officeDocument/2006/customXml" ds:itemID="{61B6E557-052B-4098-8A2A-A064BA62FE30}">
  <ds:schemaRefs>
    <ds:schemaRef ds:uri="http://schemas.microsoft.com/sharepoint/v3/contenttype/forms"/>
  </ds:schemaRefs>
</ds:datastoreItem>
</file>

<file path=customXml/itemProps5.xml><?xml version="1.0" encoding="utf-8"?>
<ds:datastoreItem xmlns:ds="http://schemas.openxmlformats.org/officeDocument/2006/customXml" ds:itemID="{BB8CB9FC-635C-46ED-9B52-699B7E6FC509}">
  <ds:schemaRefs>
    <ds:schemaRef ds:uri="http://schemas.microsoft.com/office/2006/metadata/properties"/>
    <ds:schemaRef ds:uri="http://schemas.microsoft.com/sharepoint/v3"/>
    <ds:schemaRef ds:uri="d18c1617-1ac8-4b22-9cef-b2ac240d88cb"/>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ab617b6a-8bf6-4358-88fc-f02aadff5286"/>
    <ds:schemaRef ds:uri="ac5fa965-2c2b-4b3c-b251-cf28d5d7d99e"/>
    <ds:schemaRef ds:uri="http://purl.org/dc/dcmitype/"/>
    <ds:schemaRef ds:uri="http://purl.org/dc/terms/"/>
    <ds:schemaRef ds:uri="6b5016be-864f-48cd-8f7e-30669123ed93"/>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MetLife</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Ekleberry</dc:creator>
  <cp:lastModifiedBy>Dine, Emily</cp:lastModifiedBy>
  <cp:revision>14</cp:revision>
  <cp:lastPrinted>2017-03-09T03:00:00Z</cp:lastPrinted>
  <dcterms:created xsi:type="dcterms:W3CDTF">2021-02-01T16:59:00Z</dcterms:created>
  <dcterms:modified xsi:type="dcterms:W3CDTF">2021-08-24T20:28:00Z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0x01010093787FE9B81E304FBB626FD423A40843</vt:lpwstr>
  </property>
  <property fmtid="{D5CDD505-2E9C-101B-9397-08002B2CF9AE}" pid="3" name="ML_LineOfBusiness">
    <vt:lpwstr/>
  </property>
  <property fmtid="{D5CDD505-2E9C-101B-9397-08002B2CF9AE}" pid="4" name="TaxKeyword">
    <vt:lpwstr/>
  </property>
  <property fmtid="{D5CDD505-2E9C-101B-9397-08002B2CF9AE}" pid="5" name="ML_Roles">
    <vt:lpwstr/>
  </property>
  <property fmtid="{D5CDD505-2E9C-101B-9397-08002B2CF9AE}" pid="6" name="ML_OfficeLocation">
    <vt:lpwstr/>
  </property>
  <property fmtid="{D5CDD505-2E9C-101B-9397-08002B2CF9AE}" pid="7" name="ML_Geography">
    <vt:lpwstr/>
  </property>
</Properties>
</file>